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DAB4E" w14:textId="6717DC5E" w:rsidR="006006DC" w:rsidRPr="0087770D" w:rsidRDefault="00F00CF4" w:rsidP="0087770D">
      <w:pPr>
        <w:rPr>
          <w:rFonts w:ascii="Times New Roman" w:hAnsi="Times New Roman"/>
        </w:rPr>
      </w:pPr>
      <w:r w:rsidRPr="0087770D">
        <w:rPr>
          <w:rFonts w:ascii="Times New Roman" w:hAnsi="Times New Roman"/>
          <w:b/>
          <w:sz w:val="28"/>
        </w:rPr>
        <w:t>PI:</w:t>
      </w:r>
      <w:r w:rsidRPr="00710769">
        <w:rPr>
          <w:rFonts w:ascii="Times New Roman" w:hAnsi="Times New Roman"/>
          <w:b/>
        </w:rPr>
        <w:t xml:space="preserve"> </w:t>
      </w:r>
      <w:r w:rsidR="00167A7D" w:rsidRPr="0087770D">
        <w:rPr>
          <w:rFonts w:ascii="Times New Roman" w:hAnsi="Times New Roman"/>
        </w:rPr>
        <w:t>Michael Evans</w:t>
      </w:r>
      <w:r w:rsidR="00662CCF">
        <w:rPr>
          <w:rFonts w:ascii="Times New Roman" w:hAnsi="Times New Roman"/>
          <w:b/>
          <w:sz w:val="28"/>
        </w:rPr>
        <w:br/>
      </w:r>
      <w:r w:rsidR="006F3094" w:rsidRPr="00710769">
        <w:rPr>
          <w:rFonts w:ascii="Times New Roman" w:hAnsi="Times New Roman"/>
          <w:b/>
          <w:sz w:val="28"/>
        </w:rPr>
        <w:t xml:space="preserve">Chemistry </w:t>
      </w:r>
      <w:r w:rsidR="001E04C4" w:rsidRPr="00710769">
        <w:rPr>
          <w:rFonts w:ascii="Times New Roman" w:hAnsi="Times New Roman"/>
          <w:b/>
          <w:sz w:val="28"/>
        </w:rPr>
        <w:t xml:space="preserve">Science </w:t>
      </w:r>
      <w:r w:rsidR="006F3094" w:rsidRPr="00710769">
        <w:rPr>
          <w:rFonts w:ascii="Times New Roman" w:hAnsi="Times New Roman"/>
          <w:b/>
          <w:sz w:val="28"/>
        </w:rPr>
        <w:t xml:space="preserve">Education </w:t>
      </w:r>
      <w:r w:rsidR="006006DC" w:rsidRPr="00710769">
        <w:rPr>
          <w:rFonts w:ascii="Times New Roman" w:hAnsi="Times New Roman"/>
          <w:b/>
          <w:sz w:val="28"/>
        </w:rPr>
        <w:t xml:space="preserve">Title: </w:t>
      </w:r>
      <w:bookmarkStart w:id="0" w:name="_GoBack"/>
      <w:r w:rsidR="008F1B95" w:rsidRPr="0087770D">
        <w:rPr>
          <w:rFonts w:ascii="Times New Roman" w:hAnsi="Times New Roman"/>
        </w:rPr>
        <w:t>Spectrophotometric Determination of an Equilibrium Constant</w:t>
      </w:r>
      <w:bookmarkEnd w:id="0"/>
    </w:p>
    <w:p w14:paraId="6C877C38" w14:textId="43D9CD84" w:rsidR="00B26BEB" w:rsidRDefault="00C63471" w:rsidP="00B93C2B">
      <w:pPr>
        <w:rPr>
          <w:rFonts w:ascii="Times New Roman" w:hAnsi="Times New Roman"/>
        </w:rPr>
      </w:pPr>
      <w:r w:rsidRPr="00710769">
        <w:rPr>
          <w:rFonts w:ascii="Times New Roman" w:hAnsi="Times New Roman"/>
          <w:b/>
          <w:sz w:val="28"/>
        </w:rPr>
        <w:t>Overview</w:t>
      </w:r>
      <w:r w:rsidR="00B93C2B" w:rsidRPr="00710769">
        <w:rPr>
          <w:rFonts w:ascii="Times New Roman" w:hAnsi="Times New Roman"/>
          <w:b/>
          <w:sz w:val="28"/>
        </w:rPr>
        <w:br/>
      </w:r>
      <w:r w:rsidR="000E591F">
        <w:rPr>
          <w:rFonts w:ascii="Times New Roman" w:hAnsi="Times New Roman"/>
        </w:rPr>
        <w:t>The equilibrium constant</w:t>
      </w:r>
      <w:ins w:id="1" w:author="Andrew" w:date="2015-03-05T17:25:00Z">
        <w:r w:rsidR="00244847">
          <w:rPr>
            <w:rFonts w:ascii="Times New Roman" w:hAnsi="Times New Roman"/>
          </w:rPr>
          <w:t>,</w:t>
        </w:r>
      </w:ins>
      <w:r w:rsidR="00C359DD">
        <w:rPr>
          <w:rFonts w:ascii="Times New Roman" w:hAnsi="Times New Roman"/>
        </w:rPr>
        <w:t xml:space="preserve"> </w:t>
      </w:r>
      <w:r w:rsidR="00C359DD">
        <w:rPr>
          <w:rFonts w:ascii="Times New Roman" w:hAnsi="Times New Roman"/>
          <w:i/>
        </w:rPr>
        <w:t>K</w:t>
      </w:r>
      <w:ins w:id="2" w:author="Andrew" w:date="2015-03-05T17:25:00Z">
        <w:r w:rsidR="00244847">
          <w:rPr>
            <w:rFonts w:ascii="Times New Roman" w:hAnsi="Times New Roman"/>
          </w:rPr>
          <w:t>,</w:t>
        </w:r>
      </w:ins>
      <w:r w:rsidR="000E591F">
        <w:rPr>
          <w:rFonts w:ascii="Times New Roman" w:hAnsi="Times New Roman"/>
        </w:rPr>
        <w:t xml:space="preserve"> for a chemical system is the ratio of product concentrations to reactant concentrations</w:t>
      </w:r>
      <w:r w:rsidR="002E0D80">
        <w:rPr>
          <w:rFonts w:ascii="Times New Roman" w:hAnsi="Times New Roman"/>
        </w:rPr>
        <w:t xml:space="preserve"> at equilibrium</w:t>
      </w:r>
      <w:r w:rsidR="000E591F">
        <w:rPr>
          <w:rFonts w:ascii="Times New Roman" w:hAnsi="Times New Roman"/>
        </w:rPr>
        <w:t>, each raised to</w:t>
      </w:r>
      <w:r w:rsidR="007A569E">
        <w:rPr>
          <w:rFonts w:ascii="Times New Roman" w:hAnsi="Times New Roman"/>
        </w:rPr>
        <w:t xml:space="preserve"> the power of</w:t>
      </w:r>
      <w:r w:rsidR="000E591F">
        <w:rPr>
          <w:rFonts w:ascii="Times New Roman" w:hAnsi="Times New Roman"/>
        </w:rPr>
        <w:t xml:space="preserve"> their respective stoichiometric coefficients.</w:t>
      </w:r>
      <w:r w:rsidR="00C359DD">
        <w:rPr>
          <w:rFonts w:ascii="Times New Roman" w:hAnsi="Times New Roman"/>
        </w:rPr>
        <w:t xml:space="preserve"> Measurement of </w:t>
      </w:r>
      <w:r w:rsidR="00C359DD">
        <w:rPr>
          <w:rFonts w:ascii="Times New Roman" w:hAnsi="Times New Roman"/>
          <w:i/>
        </w:rPr>
        <w:t>K</w:t>
      </w:r>
      <w:r w:rsidR="00C359DD">
        <w:rPr>
          <w:rFonts w:ascii="Times New Roman" w:hAnsi="Times New Roman"/>
        </w:rPr>
        <w:t xml:space="preserve"> involves determ</w:t>
      </w:r>
      <w:r w:rsidR="00AA6619">
        <w:rPr>
          <w:rFonts w:ascii="Times New Roman" w:hAnsi="Times New Roman"/>
        </w:rPr>
        <w:t>ination of these concentrations for systems in chemical equilibrium.</w:t>
      </w:r>
    </w:p>
    <w:p w14:paraId="7DA2719B" w14:textId="47ECCCD5" w:rsidR="009705A8" w:rsidRDefault="00B26BEB" w:rsidP="00B93C2B">
      <w:pPr>
        <w:rPr>
          <w:rFonts w:ascii="Times New Roman" w:hAnsi="Times New Roman"/>
        </w:rPr>
      </w:pPr>
      <w:r>
        <w:rPr>
          <w:rFonts w:ascii="Times New Roman" w:hAnsi="Times New Roman"/>
        </w:rPr>
        <w:t>Reaction systems containing a single colored component can be studied spectrophotometrically.</w:t>
      </w:r>
      <w:r w:rsidR="008C1953">
        <w:rPr>
          <w:rFonts w:ascii="Times New Roman" w:hAnsi="Times New Roman"/>
        </w:rPr>
        <w:t xml:space="preserve"> </w:t>
      </w:r>
      <w:r w:rsidR="007C5433">
        <w:rPr>
          <w:rFonts w:ascii="Times New Roman" w:hAnsi="Times New Roman"/>
        </w:rPr>
        <w:t>The relation between absorbance and concentration for the colored component is measured and used to determine its concentration in the reaction system of interest.</w:t>
      </w:r>
      <w:r w:rsidR="00884EE0">
        <w:rPr>
          <w:rFonts w:ascii="Times New Roman" w:hAnsi="Times New Roman"/>
        </w:rPr>
        <w:t xml:space="preserve"> Concentrations of the colorless components can be calculated indirectly using the balanced chemical equation and the measured concentration</w:t>
      </w:r>
      <w:r w:rsidR="00CD5330">
        <w:rPr>
          <w:rFonts w:ascii="Times New Roman" w:hAnsi="Times New Roman"/>
        </w:rPr>
        <w:t xml:space="preserve"> of the colored component</w:t>
      </w:r>
      <w:r w:rsidR="00884EE0">
        <w:rPr>
          <w:rFonts w:ascii="Times New Roman" w:hAnsi="Times New Roman"/>
        </w:rPr>
        <w:t>.</w:t>
      </w:r>
    </w:p>
    <w:p w14:paraId="1F1726D7" w14:textId="55D1B8F0" w:rsidR="0055578E" w:rsidRDefault="00771519" w:rsidP="00B93C2B">
      <w:pPr>
        <w:rPr>
          <w:rFonts w:ascii="Times New Roman" w:hAnsi="Times New Roman"/>
        </w:rPr>
      </w:pPr>
      <w:r>
        <w:rPr>
          <w:rFonts w:ascii="Times New Roman" w:hAnsi="Times New Roman"/>
        </w:rPr>
        <w:t>In this video, the Beer’s law curve for Fe(SCN)</w:t>
      </w:r>
      <w:r>
        <w:rPr>
          <w:rFonts w:ascii="Times New Roman" w:hAnsi="Times New Roman"/>
          <w:vertAlign w:val="superscript"/>
        </w:rPr>
        <w:t>2+</w:t>
      </w:r>
      <w:r>
        <w:rPr>
          <w:rFonts w:ascii="Times New Roman" w:hAnsi="Times New Roman"/>
        </w:rPr>
        <w:t xml:space="preserve"> </w:t>
      </w:r>
      <w:del w:id="3" w:author="Andrew" w:date="2015-03-05T17:33:00Z">
        <w:r w:rsidR="00BF2455" w:rsidDel="00AD5468">
          <w:rPr>
            <w:rFonts w:ascii="Times New Roman" w:hAnsi="Times New Roman"/>
          </w:rPr>
          <w:delText>are</w:delText>
        </w:r>
        <w:r w:rsidDel="00AD5468">
          <w:rPr>
            <w:rFonts w:ascii="Times New Roman" w:hAnsi="Times New Roman"/>
          </w:rPr>
          <w:delText xml:space="preserve"> </w:delText>
        </w:r>
      </w:del>
      <w:ins w:id="4" w:author="Andrew" w:date="2015-03-05T17:33:00Z">
        <w:r w:rsidR="00AD5468">
          <w:rPr>
            <w:rFonts w:ascii="Times New Roman" w:hAnsi="Times New Roman"/>
          </w:rPr>
          <w:t xml:space="preserve">is </w:t>
        </w:r>
      </w:ins>
      <w:r>
        <w:rPr>
          <w:rFonts w:ascii="Times New Roman" w:hAnsi="Times New Roman"/>
        </w:rPr>
        <w:t xml:space="preserve">determined empirically and applied to the measurement of </w:t>
      </w:r>
      <w:r>
        <w:rPr>
          <w:rFonts w:ascii="Times New Roman" w:hAnsi="Times New Roman"/>
          <w:i/>
        </w:rPr>
        <w:t>K</w:t>
      </w:r>
      <w:r>
        <w:rPr>
          <w:rFonts w:ascii="Times New Roman" w:hAnsi="Times New Roman"/>
        </w:rPr>
        <w:t xml:space="preserve"> for the </w:t>
      </w:r>
      <w:r w:rsidR="00BF2455">
        <w:rPr>
          <w:rFonts w:ascii="Times New Roman" w:hAnsi="Times New Roman"/>
        </w:rPr>
        <w:t xml:space="preserve">following </w:t>
      </w:r>
      <w:r>
        <w:rPr>
          <w:rFonts w:ascii="Times New Roman" w:hAnsi="Times New Roman"/>
        </w:rPr>
        <w:t>reaction</w:t>
      </w:r>
      <w:r w:rsidR="00BF2455">
        <w:rPr>
          <w:rFonts w:ascii="Times New Roman" w:hAnsi="Times New Roman"/>
        </w:rPr>
        <w:t>:</w:t>
      </w:r>
    </w:p>
    <w:p w14:paraId="0AECBBD9" w14:textId="7A12F118" w:rsidR="00771519" w:rsidRDefault="00771519" w:rsidP="00771519">
      <w:pPr>
        <w:jc w:val="center"/>
        <w:rPr>
          <w:rFonts w:ascii="Times New Roman" w:hAnsi="Times New Roman"/>
        </w:rPr>
      </w:pPr>
      <w:r>
        <w:rPr>
          <w:rFonts w:ascii="Times New Roman" w:hAnsi="Times New Roman" w:cs="Times New Roman"/>
          <w:noProof/>
        </w:rPr>
        <w:drawing>
          <wp:inline distT="0" distB="0" distL="0" distR="0" wp14:anchorId="43B80FE4" wp14:editId="07468682">
            <wp:extent cx="2692400" cy="1828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2400" cy="182880"/>
                    </a:xfrm>
                    <a:prstGeom prst="rect">
                      <a:avLst/>
                    </a:prstGeom>
                    <a:noFill/>
                    <a:ln>
                      <a:noFill/>
                    </a:ln>
                  </pic:spPr>
                </pic:pic>
              </a:graphicData>
            </a:graphic>
          </wp:inline>
        </w:drawing>
      </w:r>
    </w:p>
    <w:p w14:paraId="674BC044" w14:textId="68AD9E09" w:rsidR="00662CCF" w:rsidRDefault="00F82626" w:rsidP="00771519">
      <w:pPr>
        <w:rPr>
          <w:rFonts w:ascii="Times New Roman" w:hAnsi="Times New Roman"/>
          <w:b/>
          <w:sz w:val="28"/>
          <w:szCs w:val="28"/>
        </w:rPr>
      </w:pPr>
      <w:r>
        <w:rPr>
          <w:rFonts w:ascii="Times New Roman" w:hAnsi="Times New Roman"/>
        </w:rPr>
        <w:t>Four reaction</w:t>
      </w:r>
      <w:r w:rsidR="00771519">
        <w:rPr>
          <w:rFonts w:ascii="Times New Roman" w:hAnsi="Times New Roman"/>
        </w:rPr>
        <w:t xml:space="preserve"> systems with different initial concentrations of reactants </w:t>
      </w:r>
      <w:r w:rsidR="00BF2455">
        <w:rPr>
          <w:rFonts w:ascii="Times New Roman" w:hAnsi="Times New Roman"/>
        </w:rPr>
        <w:t>are</w:t>
      </w:r>
      <w:r w:rsidR="00771519">
        <w:rPr>
          <w:rFonts w:ascii="Times New Roman" w:hAnsi="Times New Roman"/>
        </w:rPr>
        <w:t xml:space="preserve"> </w:t>
      </w:r>
      <w:r w:rsidR="00D1215F">
        <w:rPr>
          <w:rFonts w:ascii="Times New Roman" w:hAnsi="Times New Roman"/>
        </w:rPr>
        <w:t>investigated</w:t>
      </w:r>
      <w:r w:rsidR="00760495">
        <w:rPr>
          <w:rFonts w:ascii="Times New Roman" w:hAnsi="Times New Roman"/>
        </w:rPr>
        <w:t xml:space="preserve"> to illustrate that </w:t>
      </w:r>
      <w:r w:rsidR="00760495">
        <w:rPr>
          <w:rFonts w:ascii="Times New Roman" w:hAnsi="Times New Roman"/>
          <w:i/>
        </w:rPr>
        <w:t>K</w:t>
      </w:r>
      <w:r w:rsidR="00760495">
        <w:rPr>
          <w:rFonts w:ascii="Times New Roman" w:hAnsi="Times New Roman"/>
        </w:rPr>
        <w:t xml:space="preserve"> remains constant irrespective of initial concentrations</w:t>
      </w:r>
      <w:r w:rsidR="00771519">
        <w:rPr>
          <w:rFonts w:ascii="Times New Roman" w:hAnsi="Times New Roman"/>
        </w:rPr>
        <w:t>.</w:t>
      </w:r>
    </w:p>
    <w:p w14:paraId="601BE90A" w14:textId="77777777" w:rsidR="00662CCF" w:rsidRPr="00771519" w:rsidRDefault="00662CCF" w:rsidP="00771519">
      <w:pPr>
        <w:rPr>
          <w:rFonts w:ascii="Times New Roman" w:hAnsi="Times New Roman"/>
        </w:rPr>
      </w:pPr>
    </w:p>
    <w:p w14:paraId="526CCB9D" w14:textId="67FE104C" w:rsidR="005922BB" w:rsidRDefault="00BE5CFE" w:rsidP="005922BB">
      <w:pPr>
        <w:rPr>
          <w:rFonts w:ascii="Times New Roman" w:hAnsi="Times New Roman"/>
        </w:rPr>
      </w:pPr>
      <w:r w:rsidRPr="00710769">
        <w:rPr>
          <w:rFonts w:ascii="Times New Roman" w:hAnsi="Times New Roman"/>
          <w:b/>
          <w:sz w:val="28"/>
          <w:szCs w:val="28"/>
        </w:rPr>
        <w:t>Principles</w:t>
      </w:r>
      <w:r w:rsidR="00710769" w:rsidRPr="00710769">
        <w:rPr>
          <w:rFonts w:ascii="Times New Roman" w:hAnsi="Times New Roman"/>
        </w:rPr>
        <w:br/>
      </w:r>
      <w:r w:rsidR="006727F7">
        <w:rPr>
          <w:rFonts w:ascii="Times New Roman" w:hAnsi="Times New Roman"/>
        </w:rPr>
        <w:t xml:space="preserve">Every chemical reaction is associated with an </w:t>
      </w:r>
      <w:r w:rsidR="006727F7" w:rsidRPr="00BF2455">
        <w:rPr>
          <w:rFonts w:ascii="Times New Roman" w:hAnsi="Times New Roman"/>
        </w:rPr>
        <w:t xml:space="preserve">equilibrium constant </w:t>
      </w:r>
      <w:r w:rsidR="006727F7" w:rsidRPr="00BF2455">
        <w:rPr>
          <w:rFonts w:ascii="Times New Roman" w:hAnsi="Times New Roman"/>
          <w:i/>
        </w:rPr>
        <w:t>K</w:t>
      </w:r>
      <w:r w:rsidR="006727F7" w:rsidRPr="00BF2455">
        <w:rPr>
          <w:rFonts w:ascii="Times New Roman" w:hAnsi="Times New Roman"/>
        </w:rPr>
        <w:t>,</w:t>
      </w:r>
      <w:r w:rsidR="006727F7">
        <w:rPr>
          <w:rFonts w:ascii="Times New Roman" w:hAnsi="Times New Roman"/>
        </w:rPr>
        <w:t xml:space="preserve"> which reflects the ratio of </w:t>
      </w:r>
      <w:r w:rsidR="00426394">
        <w:rPr>
          <w:rFonts w:ascii="Times New Roman" w:hAnsi="Times New Roman"/>
        </w:rPr>
        <w:t>product</w:t>
      </w:r>
      <w:r w:rsidR="006727F7">
        <w:rPr>
          <w:rFonts w:ascii="Times New Roman" w:hAnsi="Times New Roman"/>
        </w:rPr>
        <w:t xml:space="preserve"> concentrations to </w:t>
      </w:r>
      <w:r w:rsidR="00426394">
        <w:rPr>
          <w:rFonts w:ascii="Times New Roman" w:hAnsi="Times New Roman"/>
        </w:rPr>
        <w:t>reactant</w:t>
      </w:r>
      <w:r w:rsidR="006727F7">
        <w:rPr>
          <w:rFonts w:ascii="Times New Roman" w:hAnsi="Times New Roman"/>
        </w:rPr>
        <w:t xml:space="preserve"> concentrations at </w:t>
      </w:r>
      <w:r w:rsidR="00207DA8">
        <w:rPr>
          <w:rFonts w:ascii="Times New Roman" w:hAnsi="Times New Roman"/>
        </w:rPr>
        <w:t xml:space="preserve">chemical </w:t>
      </w:r>
      <w:r w:rsidR="006727F7">
        <w:rPr>
          <w:rFonts w:ascii="Times New Roman" w:hAnsi="Times New Roman"/>
        </w:rPr>
        <w:t>equilibrium</w:t>
      </w:r>
      <w:r w:rsidR="003F057D">
        <w:rPr>
          <w:rFonts w:ascii="Times New Roman" w:hAnsi="Times New Roman"/>
        </w:rPr>
        <w:t>.</w:t>
      </w:r>
      <w:r w:rsidR="005922BB">
        <w:rPr>
          <w:rFonts w:ascii="Times New Roman" w:hAnsi="Times New Roman"/>
        </w:rPr>
        <w:t xml:space="preserve"> For the generic reaction </w:t>
      </w:r>
      <w:r w:rsidR="005922BB">
        <w:rPr>
          <w:rFonts w:ascii="Times New Roman" w:hAnsi="Times New Roman"/>
          <w:i/>
        </w:rPr>
        <w:t>a</w:t>
      </w:r>
      <w:r w:rsidR="005922BB">
        <w:rPr>
          <w:rFonts w:ascii="Times New Roman" w:hAnsi="Times New Roman"/>
        </w:rPr>
        <w:t xml:space="preserve"> A + </w:t>
      </w:r>
      <w:r w:rsidR="005922BB">
        <w:rPr>
          <w:rFonts w:ascii="Times New Roman" w:hAnsi="Times New Roman"/>
          <w:i/>
        </w:rPr>
        <w:t>b</w:t>
      </w:r>
      <w:r w:rsidR="005922BB">
        <w:rPr>
          <w:rFonts w:ascii="Times New Roman" w:hAnsi="Times New Roman"/>
        </w:rPr>
        <w:t xml:space="preserve"> B </w:t>
      </w:r>
      <w:r w:rsidR="00972C2E" w:rsidRPr="00972C2E">
        <w:rPr>
          <w:rFonts w:ascii="MS Reference Sans Serif" w:hAnsi="MS Reference Sans Serif" w:cs="MS Reference Sans Serif"/>
        </w:rPr>
        <w:t>⇄</w:t>
      </w:r>
      <w:r w:rsidR="005922BB">
        <w:rPr>
          <w:rFonts w:ascii="Times New Roman" w:hAnsi="Times New Roman"/>
        </w:rPr>
        <w:t xml:space="preserve"> </w:t>
      </w:r>
      <w:r w:rsidR="005922BB">
        <w:rPr>
          <w:rFonts w:ascii="Times New Roman" w:hAnsi="Times New Roman"/>
          <w:i/>
        </w:rPr>
        <w:t>c</w:t>
      </w:r>
      <w:r w:rsidR="005922BB">
        <w:rPr>
          <w:rFonts w:ascii="Times New Roman" w:hAnsi="Times New Roman"/>
        </w:rPr>
        <w:t xml:space="preserve"> C + </w:t>
      </w:r>
      <w:r w:rsidR="005922BB">
        <w:rPr>
          <w:rFonts w:ascii="Times New Roman" w:hAnsi="Times New Roman"/>
          <w:i/>
        </w:rPr>
        <w:t>d</w:t>
      </w:r>
      <w:r w:rsidR="005922BB">
        <w:rPr>
          <w:rFonts w:ascii="Times New Roman" w:hAnsi="Times New Roman"/>
        </w:rPr>
        <w:t xml:space="preserve"> D, the equilibrium constant is defined as</w:t>
      </w:r>
    </w:p>
    <w:p w14:paraId="32CC1CCE" w14:textId="3A64BC76" w:rsidR="005922BB" w:rsidRDefault="005922BB" w:rsidP="009B05F1">
      <w:pPr>
        <w:jc w:val="center"/>
        <w:rPr>
          <w:rFonts w:ascii="Times New Roman" w:hAnsi="Times New Roman"/>
        </w:rPr>
      </w:pPr>
      <w:r>
        <w:rPr>
          <w:rFonts w:ascii="Times New Roman" w:hAnsi="Times New Roman"/>
          <w:noProof/>
        </w:rPr>
        <w:drawing>
          <wp:inline distT="0" distB="0" distL="0" distR="0" wp14:anchorId="160AF672" wp14:editId="17232590">
            <wp:extent cx="894080" cy="3962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4080" cy="396240"/>
                    </a:xfrm>
                    <a:prstGeom prst="rect">
                      <a:avLst/>
                    </a:prstGeom>
                    <a:noFill/>
                    <a:ln>
                      <a:noFill/>
                    </a:ln>
                  </pic:spPr>
                </pic:pic>
              </a:graphicData>
            </a:graphic>
          </wp:inline>
        </w:drawing>
      </w:r>
    </w:p>
    <w:p w14:paraId="58FC5E2E" w14:textId="1D950FCC" w:rsidR="005922BB" w:rsidRDefault="009B05F1" w:rsidP="005922BB">
      <w:pPr>
        <w:rPr>
          <w:rFonts w:ascii="Times New Roman" w:hAnsi="Times New Roman"/>
        </w:rPr>
      </w:pPr>
      <w:r>
        <w:rPr>
          <w:rFonts w:ascii="Times New Roman" w:hAnsi="Times New Roman"/>
        </w:rPr>
        <w:t>where the concentrations on the right-hand side of the equation are molarities at equilibrium.</w:t>
      </w:r>
      <w:r w:rsidR="004C1665">
        <w:rPr>
          <w:rFonts w:ascii="Times New Roman" w:hAnsi="Times New Roman"/>
        </w:rPr>
        <w:t xml:space="preserve"> </w:t>
      </w:r>
      <w:r w:rsidR="00C0486C">
        <w:rPr>
          <w:rFonts w:ascii="Times New Roman" w:hAnsi="Times New Roman"/>
        </w:rPr>
        <w:t xml:space="preserve">This equation is known as the </w:t>
      </w:r>
      <w:r w:rsidR="00C0486C" w:rsidRPr="0087770D">
        <w:rPr>
          <w:rFonts w:ascii="Times New Roman" w:hAnsi="Times New Roman"/>
        </w:rPr>
        <w:t>equilibrium expression</w:t>
      </w:r>
      <w:r w:rsidR="00C0486C" w:rsidRPr="00BF2455">
        <w:rPr>
          <w:rFonts w:ascii="Times New Roman" w:hAnsi="Times New Roman"/>
        </w:rPr>
        <w:t xml:space="preserve"> </w:t>
      </w:r>
      <w:r w:rsidR="00C0486C">
        <w:rPr>
          <w:rFonts w:ascii="Times New Roman" w:hAnsi="Times New Roman"/>
        </w:rPr>
        <w:t>for the reaction.</w:t>
      </w:r>
      <w:r w:rsidR="00972C2E">
        <w:rPr>
          <w:rFonts w:ascii="Times New Roman" w:hAnsi="Times New Roman"/>
        </w:rPr>
        <w:t xml:space="preserve"> </w:t>
      </w:r>
      <w:r w:rsidR="00112905">
        <w:rPr>
          <w:rFonts w:ascii="Times New Roman" w:hAnsi="Times New Roman"/>
        </w:rPr>
        <w:t>In chemical systems that are not in equilibrium</w:t>
      </w:r>
      <w:r w:rsidR="00972C2E">
        <w:rPr>
          <w:rFonts w:ascii="Times New Roman" w:hAnsi="Times New Roman"/>
        </w:rPr>
        <w:t xml:space="preserve">, the forward and reverse </w:t>
      </w:r>
      <w:r w:rsidR="00112905">
        <w:rPr>
          <w:rFonts w:ascii="Times New Roman" w:hAnsi="Times New Roman"/>
        </w:rPr>
        <w:t>reactions occur at different rates until the concentrations of reactants and products satisfy the equilibrium expression.</w:t>
      </w:r>
    </w:p>
    <w:p w14:paraId="5713D50B" w14:textId="6D1A40CC" w:rsidR="00DC31C4" w:rsidRDefault="00DC31C4" w:rsidP="005922BB">
      <w:pPr>
        <w:rPr>
          <w:rFonts w:ascii="Times New Roman" w:hAnsi="Times New Roman"/>
        </w:rPr>
      </w:pPr>
      <w:r>
        <w:rPr>
          <w:rFonts w:ascii="Times New Roman" w:hAnsi="Times New Roman"/>
        </w:rPr>
        <w:t xml:space="preserve">To measure the value of </w:t>
      </w:r>
      <w:r>
        <w:rPr>
          <w:rFonts w:ascii="Times New Roman" w:hAnsi="Times New Roman"/>
          <w:i/>
        </w:rPr>
        <w:t>K</w:t>
      </w:r>
      <w:r>
        <w:rPr>
          <w:rFonts w:ascii="Times New Roman" w:hAnsi="Times New Roman"/>
        </w:rPr>
        <w:t xml:space="preserve"> for a system in chemical equilibrium, it is necessary to determine the concentrations of reactants and products either directly or indirectly.</w:t>
      </w:r>
      <w:r w:rsidR="000D3048">
        <w:rPr>
          <w:rFonts w:ascii="Times New Roman" w:hAnsi="Times New Roman"/>
        </w:rPr>
        <w:t xml:space="preserve"> </w:t>
      </w:r>
      <w:r w:rsidR="000D3048" w:rsidRPr="000D3048">
        <w:rPr>
          <w:rFonts w:ascii="Times New Roman" w:hAnsi="Times New Roman"/>
        </w:rPr>
        <w:t xml:space="preserve">Spectrophotometric methods for </w:t>
      </w:r>
      <w:r w:rsidR="000D3048">
        <w:rPr>
          <w:rFonts w:ascii="Times New Roman" w:hAnsi="Times New Roman"/>
        </w:rPr>
        <w:t xml:space="preserve">the determination of </w:t>
      </w:r>
      <w:r w:rsidR="000D3048">
        <w:rPr>
          <w:rFonts w:ascii="Times New Roman" w:hAnsi="Times New Roman"/>
          <w:i/>
        </w:rPr>
        <w:t>K</w:t>
      </w:r>
      <w:r w:rsidR="000D3048">
        <w:rPr>
          <w:rFonts w:ascii="Times New Roman" w:hAnsi="Times New Roman"/>
        </w:rPr>
        <w:t xml:space="preserve"> involve direct measurement of the concentration of one </w:t>
      </w:r>
      <w:r w:rsidR="00F94808">
        <w:rPr>
          <w:rFonts w:ascii="Times New Roman" w:hAnsi="Times New Roman"/>
        </w:rPr>
        <w:t xml:space="preserve">colored </w:t>
      </w:r>
      <w:r w:rsidR="000D3048">
        <w:rPr>
          <w:rFonts w:ascii="Times New Roman" w:hAnsi="Times New Roman"/>
        </w:rPr>
        <w:t>component and indirect measurement of the others.</w:t>
      </w:r>
      <w:r w:rsidR="00594537">
        <w:rPr>
          <w:rFonts w:ascii="Times New Roman" w:hAnsi="Times New Roman"/>
        </w:rPr>
        <w:t xml:space="preserve"> </w:t>
      </w:r>
      <w:r w:rsidR="000261C8">
        <w:rPr>
          <w:rFonts w:ascii="Times New Roman" w:hAnsi="Times New Roman"/>
        </w:rPr>
        <w:t>Visible spectroscopy of the colored component at known concentrations reveals the relation between absorbance and concentration for this component. According to Beer’s law, this relation has the form</w:t>
      </w:r>
    </w:p>
    <w:p w14:paraId="2334BE62" w14:textId="573A1853" w:rsidR="000261C8" w:rsidRDefault="000261C8" w:rsidP="000261C8">
      <w:pPr>
        <w:jc w:val="center"/>
        <w:rPr>
          <w:rFonts w:ascii="Times New Roman" w:hAnsi="Times New Roman"/>
          <w:b/>
        </w:rPr>
      </w:pPr>
      <w:r>
        <w:rPr>
          <w:rFonts w:ascii="Times New Roman" w:hAnsi="Times New Roman"/>
          <w:b/>
          <w:noProof/>
        </w:rPr>
        <w:drawing>
          <wp:inline distT="0" distB="0" distL="0" distR="0" wp14:anchorId="313EBA10" wp14:editId="2735D506">
            <wp:extent cx="508000" cy="1320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000" cy="132080"/>
                    </a:xfrm>
                    <a:prstGeom prst="rect">
                      <a:avLst/>
                    </a:prstGeom>
                    <a:noFill/>
                    <a:ln>
                      <a:noFill/>
                    </a:ln>
                  </pic:spPr>
                </pic:pic>
              </a:graphicData>
            </a:graphic>
          </wp:inline>
        </w:drawing>
      </w:r>
    </w:p>
    <w:p w14:paraId="6AC41D7D" w14:textId="4E06889F" w:rsidR="000261C8" w:rsidRDefault="000261C8" w:rsidP="000261C8">
      <w:pPr>
        <w:rPr>
          <w:rFonts w:ascii="Times New Roman" w:hAnsi="Times New Roman" w:cs="Times New Roman"/>
        </w:rPr>
      </w:pPr>
      <w:r>
        <w:rPr>
          <w:rFonts w:ascii="Times New Roman" w:hAnsi="Times New Roman"/>
        </w:rPr>
        <w:lastRenderedPageBreak/>
        <w:t xml:space="preserve">where </w:t>
      </w:r>
      <w:r>
        <w:rPr>
          <w:rFonts w:ascii="Symbol" w:hAnsi="Symbol"/>
        </w:rPr>
        <w:t></w:t>
      </w:r>
      <w:r>
        <w:rPr>
          <w:rFonts w:ascii="Times New Roman" w:hAnsi="Times New Roman" w:cs="Times New Roman"/>
        </w:rPr>
        <w:t xml:space="preserve"> is </w:t>
      </w:r>
      <w:r w:rsidRPr="00BF2455">
        <w:rPr>
          <w:rFonts w:ascii="Times New Roman" w:hAnsi="Times New Roman" w:cs="Times New Roman"/>
        </w:rPr>
        <w:t xml:space="preserve">the </w:t>
      </w:r>
      <w:r w:rsidRPr="0087770D">
        <w:rPr>
          <w:rFonts w:ascii="Times New Roman" w:hAnsi="Times New Roman" w:cs="Times New Roman"/>
        </w:rPr>
        <w:t>molar absorptivity</w:t>
      </w:r>
      <w:r w:rsidRPr="00BF2455">
        <w:rPr>
          <w:rFonts w:ascii="Times New Roman" w:hAnsi="Times New Roman" w:cs="Times New Roman"/>
        </w:rPr>
        <w:t xml:space="preserve"> o</w:t>
      </w:r>
      <w:r>
        <w:rPr>
          <w:rFonts w:ascii="Times New Roman" w:hAnsi="Times New Roman" w:cs="Times New Roman"/>
        </w:rPr>
        <w:t xml:space="preserve">f the component in L/mol-cm, </w:t>
      </w:r>
      <w:r>
        <w:rPr>
          <w:rFonts w:ascii="Times New Roman" w:hAnsi="Times New Roman" w:cs="Times New Roman"/>
          <w:i/>
        </w:rPr>
        <w:t>l</w:t>
      </w:r>
      <w:r>
        <w:rPr>
          <w:rFonts w:ascii="Times New Roman" w:hAnsi="Times New Roman" w:cs="Times New Roman"/>
        </w:rPr>
        <w:t xml:space="preserve"> is the path length of light through the sample in cm, </w:t>
      </w:r>
      <w:r>
        <w:rPr>
          <w:rFonts w:ascii="Times New Roman" w:hAnsi="Times New Roman" w:cs="Times New Roman"/>
          <w:i/>
        </w:rPr>
        <w:t>c</w:t>
      </w:r>
      <w:r>
        <w:rPr>
          <w:rFonts w:ascii="Times New Roman" w:hAnsi="Times New Roman" w:cs="Times New Roman"/>
        </w:rPr>
        <w:t xml:space="preserve"> is the molarity of the component</w:t>
      </w:r>
      <w:r w:rsidR="00DA380C">
        <w:rPr>
          <w:rFonts w:ascii="Times New Roman" w:hAnsi="Times New Roman" w:cs="Times New Roman"/>
        </w:rPr>
        <w:t xml:space="preserve"> in mol/L</w:t>
      </w:r>
      <w:r>
        <w:rPr>
          <w:rFonts w:ascii="Times New Roman" w:hAnsi="Times New Roman" w:cs="Times New Roman"/>
        </w:rPr>
        <w:t xml:space="preserve">, and </w:t>
      </w:r>
      <w:r>
        <w:rPr>
          <w:rFonts w:ascii="Times New Roman" w:hAnsi="Times New Roman" w:cs="Times New Roman"/>
          <w:i/>
        </w:rPr>
        <w:t>A</w:t>
      </w:r>
      <w:r>
        <w:rPr>
          <w:rFonts w:ascii="Times New Roman" w:hAnsi="Times New Roman" w:cs="Times New Roman"/>
        </w:rPr>
        <w:t xml:space="preserve"> is the absorbance.</w:t>
      </w:r>
    </w:p>
    <w:p w14:paraId="60C5C858" w14:textId="04B71D13" w:rsidR="00855483" w:rsidRDefault="00855483" w:rsidP="000261C8">
      <w:pPr>
        <w:rPr>
          <w:rFonts w:ascii="Times New Roman" w:hAnsi="Times New Roman" w:cs="Times New Roman"/>
        </w:rPr>
      </w:pPr>
      <w:r>
        <w:rPr>
          <w:rFonts w:ascii="Times New Roman" w:hAnsi="Times New Roman" w:cs="Times New Roman"/>
        </w:rPr>
        <w:t xml:space="preserve">The Beer’s law curve for the colored component can be applied to </w:t>
      </w:r>
      <w:r w:rsidR="00A9630D">
        <w:rPr>
          <w:rFonts w:ascii="Times New Roman" w:hAnsi="Times New Roman" w:cs="Times New Roman"/>
        </w:rPr>
        <w:t>a reaction system</w:t>
      </w:r>
      <w:r w:rsidR="00EC1597">
        <w:rPr>
          <w:rFonts w:ascii="Times New Roman" w:hAnsi="Times New Roman" w:cs="Times New Roman"/>
        </w:rPr>
        <w:t xml:space="preserve"> in </w:t>
      </w:r>
      <w:r>
        <w:rPr>
          <w:rFonts w:ascii="Times New Roman" w:hAnsi="Times New Roman" w:cs="Times New Roman"/>
        </w:rPr>
        <w:t xml:space="preserve">equilibrium to determine the </w:t>
      </w:r>
      <w:r w:rsidR="00E4310A">
        <w:rPr>
          <w:rFonts w:ascii="Times New Roman" w:hAnsi="Times New Roman" w:cs="Times New Roman"/>
        </w:rPr>
        <w:t>concentration of this component from absorbance measurements</w:t>
      </w:r>
      <w:ins w:id="5" w:author="Jacob Roundy" w:date="2015-03-21T10:26:00Z">
        <w:r w:rsidR="00923AC9">
          <w:rPr>
            <w:rFonts w:ascii="Times New Roman" w:hAnsi="Times New Roman" w:cs="Times New Roman"/>
          </w:rPr>
          <w:t xml:space="preserve"> (</w:t>
        </w:r>
        <w:r w:rsidR="00923AC9">
          <w:rPr>
            <w:rFonts w:ascii="Times New Roman" w:hAnsi="Times New Roman" w:cs="Times New Roman"/>
            <w:b/>
          </w:rPr>
          <w:t>Figure 1</w:t>
        </w:r>
        <w:r w:rsidR="00923AC9">
          <w:rPr>
            <w:rFonts w:ascii="Times New Roman" w:hAnsi="Times New Roman" w:cs="Times New Roman"/>
          </w:rPr>
          <w:t>)</w:t>
        </w:r>
      </w:ins>
      <w:r w:rsidR="00E4310A">
        <w:rPr>
          <w:rFonts w:ascii="Times New Roman" w:hAnsi="Times New Roman" w:cs="Times New Roman"/>
        </w:rPr>
        <w:t>.</w:t>
      </w:r>
      <w:r w:rsidR="00A95ED8">
        <w:rPr>
          <w:rFonts w:ascii="Times New Roman" w:hAnsi="Times New Roman" w:cs="Times New Roman"/>
        </w:rPr>
        <w:t xml:space="preserve"> Concentrations of the remaining </w:t>
      </w:r>
      <w:r w:rsidR="00794268">
        <w:rPr>
          <w:rFonts w:ascii="Times New Roman" w:hAnsi="Times New Roman" w:cs="Times New Roman"/>
        </w:rPr>
        <w:t>reactants and products</w:t>
      </w:r>
      <w:r w:rsidR="00A95ED8">
        <w:rPr>
          <w:rFonts w:ascii="Times New Roman" w:hAnsi="Times New Roman" w:cs="Times New Roman"/>
        </w:rPr>
        <w:t xml:space="preserve"> </w:t>
      </w:r>
      <w:r w:rsidR="00AA5D85">
        <w:rPr>
          <w:rFonts w:ascii="Times New Roman" w:hAnsi="Times New Roman" w:cs="Times New Roman"/>
        </w:rPr>
        <w:t>can then be</w:t>
      </w:r>
      <w:r w:rsidR="00A95ED8">
        <w:rPr>
          <w:rFonts w:ascii="Times New Roman" w:hAnsi="Times New Roman" w:cs="Times New Roman"/>
        </w:rPr>
        <w:t xml:space="preserve"> </w:t>
      </w:r>
      <w:r w:rsidR="00D37C6A">
        <w:rPr>
          <w:rFonts w:ascii="Times New Roman" w:hAnsi="Times New Roman" w:cs="Times New Roman"/>
        </w:rPr>
        <w:t>calculated</w:t>
      </w:r>
      <w:r w:rsidR="00A95ED8">
        <w:rPr>
          <w:rFonts w:ascii="Times New Roman" w:hAnsi="Times New Roman" w:cs="Times New Roman"/>
        </w:rPr>
        <w:t xml:space="preserve"> by adjusting initial concentrations based on the measured molarity of the colored species.</w:t>
      </w:r>
    </w:p>
    <w:p w14:paraId="08A602DF" w14:textId="06019CAA" w:rsidR="009F76EC" w:rsidRDefault="009F76EC" w:rsidP="000261C8">
      <w:pPr>
        <w:rPr>
          <w:rFonts w:ascii="Times New Roman" w:hAnsi="Times New Roman" w:cs="Times New Roman"/>
        </w:rPr>
      </w:pPr>
      <w:r>
        <w:rPr>
          <w:rFonts w:ascii="Times New Roman" w:hAnsi="Times New Roman" w:cs="Times New Roman"/>
        </w:rPr>
        <w:t>The system studied here is the reaction of iron</w:t>
      </w:r>
      <w:r w:rsidR="006D7672">
        <w:rPr>
          <w:rFonts w:ascii="Times New Roman" w:hAnsi="Times New Roman" w:cs="Times New Roman"/>
        </w:rPr>
        <w:t xml:space="preserve"> </w:t>
      </w:r>
      <w:r>
        <w:rPr>
          <w:rFonts w:ascii="Times New Roman" w:hAnsi="Times New Roman" w:cs="Times New Roman"/>
        </w:rPr>
        <w:t xml:space="preserve">(III) cation with thiocyanate anion to form </w:t>
      </w:r>
      <w:r w:rsidR="00AD2BDA">
        <w:rPr>
          <w:rFonts w:ascii="Times New Roman" w:hAnsi="Times New Roman" w:cs="Times New Roman"/>
        </w:rPr>
        <w:t>an</w:t>
      </w:r>
      <w:r w:rsidR="00452CC8">
        <w:rPr>
          <w:rFonts w:ascii="Times New Roman" w:hAnsi="Times New Roman" w:cs="Times New Roman"/>
        </w:rPr>
        <w:t xml:space="preserve"> </w:t>
      </w:r>
      <w:r>
        <w:rPr>
          <w:rFonts w:ascii="Times New Roman" w:hAnsi="Times New Roman" w:cs="Times New Roman"/>
        </w:rPr>
        <w:t>iron</w:t>
      </w:r>
      <w:r w:rsidR="006D7672">
        <w:rPr>
          <w:rFonts w:ascii="Times New Roman" w:hAnsi="Times New Roman" w:cs="Times New Roman"/>
        </w:rPr>
        <w:t xml:space="preserve"> </w:t>
      </w:r>
      <w:r>
        <w:rPr>
          <w:rFonts w:ascii="Times New Roman" w:hAnsi="Times New Roman" w:cs="Times New Roman"/>
        </w:rPr>
        <w:t>(III) thiocyanate complex.</w:t>
      </w:r>
    </w:p>
    <w:p w14:paraId="1B1E7333" w14:textId="1D17DAA4" w:rsidR="009963C0" w:rsidRDefault="009963C0" w:rsidP="009963C0">
      <w:pPr>
        <w:jc w:val="center"/>
        <w:rPr>
          <w:rFonts w:ascii="Times New Roman" w:hAnsi="Times New Roman" w:cs="Times New Roman"/>
        </w:rPr>
      </w:pPr>
      <w:r>
        <w:rPr>
          <w:rFonts w:ascii="Times New Roman" w:hAnsi="Times New Roman" w:cs="Times New Roman"/>
          <w:noProof/>
        </w:rPr>
        <w:drawing>
          <wp:inline distT="0" distB="0" distL="0" distR="0" wp14:anchorId="6AE70299" wp14:editId="4E39DE74">
            <wp:extent cx="2692400" cy="1828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2400" cy="182880"/>
                    </a:xfrm>
                    <a:prstGeom prst="rect">
                      <a:avLst/>
                    </a:prstGeom>
                    <a:noFill/>
                    <a:ln>
                      <a:noFill/>
                    </a:ln>
                  </pic:spPr>
                </pic:pic>
              </a:graphicData>
            </a:graphic>
          </wp:inline>
        </w:drawing>
      </w:r>
    </w:p>
    <w:p w14:paraId="72E0E18B" w14:textId="71FF4337" w:rsidR="00DA380C" w:rsidRDefault="00DA380C" w:rsidP="00DA380C">
      <w:pPr>
        <w:rPr>
          <w:rFonts w:ascii="Times New Roman" w:hAnsi="Times New Roman" w:cs="Times New Roman"/>
        </w:rPr>
      </w:pPr>
      <w:r>
        <w:rPr>
          <w:rFonts w:ascii="Times New Roman" w:hAnsi="Times New Roman" w:cs="Times New Roman"/>
        </w:rPr>
        <w:t xml:space="preserve">The equilibrium expression for this </w:t>
      </w:r>
      <w:r w:rsidR="00C753CF">
        <w:rPr>
          <w:rFonts w:ascii="Times New Roman" w:hAnsi="Times New Roman" w:cs="Times New Roman"/>
        </w:rPr>
        <w:t xml:space="preserve">reaction </w:t>
      </w:r>
      <w:r>
        <w:rPr>
          <w:rFonts w:ascii="Times New Roman" w:hAnsi="Times New Roman" w:cs="Times New Roman"/>
        </w:rPr>
        <w:t>system is</w:t>
      </w:r>
    </w:p>
    <w:p w14:paraId="38397A9F" w14:textId="6FD95AC8" w:rsidR="00DA380C" w:rsidRDefault="00391D40" w:rsidP="00DA380C">
      <w:pPr>
        <w:jc w:val="center"/>
        <w:rPr>
          <w:rFonts w:ascii="Times New Roman" w:hAnsi="Times New Roman" w:cs="Times New Roman"/>
        </w:rPr>
      </w:pPr>
      <w:r>
        <w:rPr>
          <w:rFonts w:ascii="Times New Roman" w:hAnsi="Times New Roman" w:cs="Times New Roman"/>
          <w:noProof/>
        </w:rPr>
        <w:drawing>
          <wp:inline distT="0" distB="0" distL="0" distR="0" wp14:anchorId="30A0456F" wp14:editId="223F4225">
            <wp:extent cx="1503680" cy="396240"/>
            <wp:effectExtent l="0" t="0" r="0" b="101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3680" cy="396240"/>
                    </a:xfrm>
                    <a:prstGeom prst="rect">
                      <a:avLst/>
                    </a:prstGeom>
                    <a:noFill/>
                    <a:ln>
                      <a:noFill/>
                    </a:ln>
                  </pic:spPr>
                </pic:pic>
              </a:graphicData>
            </a:graphic>
          </wp:inline>
        </w:drawing>
      </w:r>
    </w:p>
    <w:p w14:paraId="5F6E5BBE" w14:textId="041DCB01" w:rsidR="00393672" w:rsidRDefault="00391D40" w:rsidP="00393672">
      <w:pPr>
        <w:rPr>
          <w:rFonts w:ascii="Times New Roman" w:hAnsi="Times New Roman" w:cs="Times New Roman"/>
        </w:rPr>
      </w:pPr>
      <w:r>
        <w:rPr>
          <w:rFonts w:ascii="Times New Roman" w:hAnsi="Times New Roman" w:cs="Times New Roman"/>
        </w:rPr>
        <w:t xml:space="preserve">where the </w:t>
      </w:r>
      <w:r w:rsidRPr="005F1574">
        <w:rPr>
          <w:rFonts w:ascii="Times New Roman" w:hAnsi="Times New Roman" w:cs="Times New Roman"/>
          <w:i/>
        </w:rPr>
        <w:t>eq</w:t>
      </w:r>
      <w:r>
        <w:rPr>
          <w:rFonts w:ascii="Times New Roman" w:hAnsi="Times New Roman" w:cs="Times New Roman"/>
        </w:rPr>
        <w:t xml:space="preserve"> subscript denotes equilibrium concentrations. </w:t>
      </w:r>
      <w:r w:rsidR="00393672" w:rsidRPr="00391D40">
        <w:rPr>
          <w:rFonts w:ascii="Times New Roman" w:hAnsi="Times New Roman" w:cs="Times New Roman"/>
        </w:rPr>
        <w:t>The</w:t>
      </w:r>
      <w:r w:rsidR="00393672">
        <w:rPr>
          <w:rFonts w:ascii="Times New Roman" w:hAnsi="Times New Roman" w:cs="Times New Roman"/>
        </w:rPr>
        <w:t xml:space="preserve"> iron</w:t>
      </w:r>
      <w:r w:rsidR="006D7672">
        <w:rPr>
          <w:rFonts w:ascii="Times New Roman" w:hAnsi="Times New Roman" w:cs="Times New Roman"/>
        </w:rPr>
        <w:t xml:space="preserve"> </w:t>
      </w:r>
      <w:r w:rsidR="00393672">
        <w:rPr>
          <w:rFonts w:ascii="Times New Roman" w:hAnsi="Times New Roman" w:cs="Times New Roman"/>
        </w:rPr>
        <w:t xml:space="preserve">(III) thiocyanate product is </w:t>
      </w:r>
      <w:r w:rsidR="00043981">
        <w:rPr>
          <w:rFonts w:ascii="Times New Roman" w:hAnsi="Times New Roman" w:cs="Times New Roman"/>
        </w:rPr>
        <w:t>orange</w:t>
      </w:r>
      <w:r w:rsidR="00393672">
        <w:rPr>
          <w:rFonts w:ascii="Times New Roman" w:hAnsi="Times New Roman" w:cs="Times New Roman"/>
        </w:rPr>
        <w:t>, but both reactants are colorless in aqueous solution.</w:t>
      </w:r>
      <w:r w:rsidR="00D93EE7">
        <w:rPr>
          <w:rFonts w:ascii="Times New Roman" w:hAnsi="Times New Roman" w:cs="Times New Roman"/>
        </w:rPr>
        <w:t xml:space="preserve"> Hence, [Fe(SCN)</w:t>
      </w:r>
      <w:r w:rsidR="00D93EE7">
        <w:rPr>
          <w:rFonts w:ascii="Times New Roman" w:hAnsi="Times New Roman" w:cs="Times New Roman"/>
          <w:vertAlign w:val="superscript"/>
        </w:rPr>
        <w:t>2+</w:t>
      </w:r>
      <w:r w:rsidR="00D93EE7">
        <w:rPr>
          <w:rFonts w:ascii="Times New Roman" w:hAnsi="Times New Roman" w:cs="Times New Roman"/>
        </w:rPr>
        <w:t>]</w:t>
      </w:r>
      <w:r w:rsidR="00646F46" w:rsidRPr="00646F46">
        <w:rPr>
          <w:rFonts w:ascii="Times New Roman" w:hAnsi="Times New Roman" w:cs="Times New Roman"/>
          <w:i/>
          <w:vertAlign w:val="subscript"/>
        </w:rPr>
        <w:t>eq</w:t>
      </w:r>
      <w:r w:rsidR="00D93EE7">
        <w:rPr>
          <w:rFonts w:ascii="Times New Roman" w:hAnsi="Times New Roman" w:cs="Times New Roman"/>
        </w:rPr>
        <w:t xml:space="preserve"> can be determined direct</w:t>
      </w:r>
      <w:r w:rsidR="00682230">
        <w:rPr>
          <w:rFonts w:ascii="Times New Roman" w:hAnsi="Times New Roman" w:cs="Times New Roman"/>
        </w:rPr>
        <w:t>ly from absorbance measurements.</w:t>
      </w:r>
    </w:p>
    <w:p w14:paraId="1F9C9340" w14:textId="60CFECBC" w:rsidR="003920E5" w:rsidRDefault="00646F46" w:rsidP="003920E5">
      <w:pPr>
        <w:jc w:val="center"/>
        <w:rPr>
          <w:rFonts w:ascii="Times New Roman" w:hAnsi="Times New Roman" w:cs="Times New Roman"/>
        </w:rPr>
      </w:pPr>
      <w:r>
        <w:rPr>
          <w:rFonts w:ascii="Times New Roman" w:hAnsi="Times New Roman" w:cs="Times New Roman"/>
          <w:noProof/>
        </w:rPr>
        <w:drawing>
          <wp:inline distT="0" distB="0" distL="0" distR="0" wp14:anchorId="0F875F27" wp14:editId="68E2D345">
            <wp:extent cx="1280160" cy="3352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0160" cy="335280"/>
                    </a:xfrm>
                    <a:prstGeom prst="rect">
                      <a:avLst/>
                    </a:prstGeom>
                    <a:noFill/>
                    <a:ln>
                      <a:noFill/>
                    </a:ln>
                  </pic:spPr>
                </pic:pic>
              </a:graphicData>
            </a:graphic>
          </wp:inline>
        </w:drawing>
      </w:r>
    </w:p>
    <w:p w14:paraId="2AC9F90F" w14:textId="7EC39A9B" w:rsidR="0064085E" w:rsidRDefault="00682230" w:rsidP="0064085E">
      <w:pPr>
        <w:rPr>
          <w:rFonts w:ascii="Times New Roman" w:hAnsi="Times New Roman" w:cs="Times New Roman"/>
        </w:rPr>
      </w:pPr>
      <w:r>
        <w:rPr>
          <w:rFonts w:ascii="Times New Roman" w:hAnsi="Times New Roman" w:cs="Times New Roman"/>
        </w:rPr>
        <w:t>E</w:t>
      </w:r>
      <w:r w:rsidR="00646F46">
        <w:rPr>
          <w:rFonts w:ascii="Times New Roman" w:hAnsi="Times New Roman" w:cs="Times New Roman"/>
        </w:rPr>
        <w:t>quilibrium concentrations of the reactants can be calculated by subtracting the equilibrium concentration of the product from the initial concentrations of the reactants.</w:t>
      </w:r>
      <w:r w:rsidR="00060D4E">
        <w:rPr>
          <w:rFonts w:ascii="Times New Roman" w:hAnsi="Times New Roman" w:cs="Times New Roman"/>
        </w:rPr>
        <w:t xml:space="preserve"> An </w:t>
      </w:r>
      <w:r w:rsidR="00060D4E" w:rsidRPr="0087770D">
        <w:rPr>
          <w:rFonts w:ascii="Times New Roman" w:hAnsi="Times New Roman" w:cs="Times New Roman"/>
        </w:rPr>
        <w:t>Initial-Change-Equilibrium</w:t>
      </w:r>
      <w:r w:rsidR="00060D4E" w:rsidRPr="00BF2455">
        <w:rPr>
          <w:rFonts w:ascii="Times New Roman" w:hAnsi="Times New Roman" w:cs="Times New Roman"/>
        </w:rPr>
        <w:t xml:space="preserve"> </w:t>
      </w:r>
      <w:r w:rsidR="006D7672">
        <w:rPr>
          <w:rFonts w:ascii="Times New Roman" w:hAnsi="Times New Roman" w:cs="Times New Roman"/>
        </w:rPr>
        <w:t>(</w:t>
      </w:r>
      <w:r w:rsidR="00060D4E" w:rsidRPr="0087770D">
        <w:rPr>
          <w:rFonts w:ascii="Times New Roman" w:hAnsi="Times New Roman" w:cs="Times New Roman"/>
        </w:rPr>
        <w:t>ICE</w:t>
      </w:r>
      <w:r w:rsidR="006D7672">
        <w:rPr>
          <w:rFonts w:ascii="Times New Roman" w:hAnsi="Times New Roman" w:cs="Times New Roman"/>
        </w:rPr>
        <w:t>)</w:t>
      </w:r>
      <w:r w:rsidR="00060D4E" w:rsidRPr="0087770D">
        <w:rPr>
          <w:rFonts w:ascii="Times New Roman" w:hAnsi="Times New Roman" w:cs="Times New Roman"/>
        </w:rPr>
        <w:t xml:space="preserve"> table</w:t>
      </w:r>
      <w:r w:rsidR="00060D4E">
        <w:rPr>
          <w:rFonts w:ascii="Times New Roman" w:hAnsi="Times New Roman" w:cs="Times New Roman"/>
        </w:rPr>
        <w:t xml:space="preserve"> illustrates how initial and equilibrium concentrations are related</w:t>
      </w:r>
      <w:r w:rsidR="006D7672">
        <w:rPr>
          <w:rFonts w:ascii="Times New Roman" w:hAnsi="Times New Roman" w:cs="Times New Roman"/>
        </w:rPr>
        <w:t xml:space="preserve"> (</w:t>
      </w:r>
      <w:r w:rsidR="006D7672" w:rsidRPr="0087770D">
        <w:rPr>
          <w:rFonts w:ascii="Times New Roman" w:hAnsi="Times New Roman" w:cs="Times New Roman"/>
          <w:b/>
        </w:rPr>
        <w:t>Table 1</w:t>
      </w:r>
      <w:r w:rsidR="006D7672">
        <w:rPr>
          <w:rFonts w:ascii="Times New Roman" w:hAnsi="Times New Roman" w:cs="Times New Roman"/>
        </w:rPr>
        <w:t>)</w:t>
      </w:r>
      <w:r w:rsidR="00060D4E">
        <w:rPr>
          <w:rFonts w:ascii="Times New Roman" w:hAnsi="Times New Roman" w:cs="Times New Roman"/>
        </w:rPr>
        <w:t>.</w:t>
      </w:r>
    </w:p>
    <w:p w14:paraId="554EDFF6" w14:textId="77777777" w:rsidR="0064085E" w:rsidRDefault="0064085E" w:rsidP="0064085E">
      <w:pPr>
        <w:jc w:val="center"/>
        <w:rPr>
          <w:rFonts w:ascii="Times New Roman" w:hAnsi="Times New Roman" w:cs="Times New Roman"/>
        </w:rPr>
      </w:pPr>
      <w:r>
        <w:rPr>
          <w:rFonts w:ascii="Times New Roman" w:hAnsi="Times New Roman" w:cs="Times New Roman"/>
          <w:noProof/>
        </w:rPr>
        <w:drawing>
          <wp:inline distT="0" distB="0" distL="0" distR="0" wp14:anchorId="635D1D44" wp14:editId="0638A441">
            <wp:extent cx="2692400" cy="1828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2400" cy="182880"/>
                    </a:xfrm>
                    <a:prstGeom prst="rect">
                      <a:avLst/>
                    </a:prstGeom>
                    <a:noFill/>
                    <a:ln>
                      <a:noFill/>
                    </a:ln>
                  </pic:spPr>
                </pic:pic>
              </a:graphicData>
            </a:graphic>
          </wp:inline>
        </w:drawing>
      </w:r>
    </w:p>
    <w:p w14:paraId="0D3DA9B9" w14:textId="0576C915" w:rsidR="0064085E" w:rsidRPr="00650998" w:rsidRDefault="00650998" w:rsidP="0064085E">
      <w:pPr>
        <w:rPr>
          <w:rFonts w:ascii="Times New Roman" w:hAnsi="Times New Roman" w:cs="Times New Roman"/>
        </w:rPr>
      </w:pPr>
      <w:r>
        <w:rPr>
          <w:rFonts w:ascii="Times New Roman" w:hAnsi="Times New Roman" w:cs="Times New Roman"/>
        </w:rPr>
        <w:t xml:space="preserve">Repeated trials of this experiment involving different initial concentrations of reactants should yield the same value of </w:t>
      </w:r>
      <w:r>
        <w:rPr>
          <w:rFonts w:ascii="Times New Roman" w:hAnsi="Times New Roman" w:cs="Times New Roman"/>
          <w:i/>
        </w:rPr>
        <w:t>K</w:t>
      </w:r>
      <w:r>
        <w:rPr>
          <w:rFonts w:ascii="Times New Roman" w:hAnsi="Times New Roman" w:cs="Times New Roman"/>
        </w:rPr>
        <w:t>, as</w:t>
      </w:r>
      <w:r w:rsidR="004A4DEF">
        <w:rPr>
          <w:rFonts w:ascii="Times New Roman" w:hAnsi="Times New Roman" w:cs="Times New Roman"/>
        </w:rPr>
        <w:t xml:space="preserve"> the value of</w:t>
      </w:r>
      <w:r>
        <w:rPr>
          <w:rFonts w:ascii="Times New Roman" w:hAnsi="Times New Roman" w:cs="Times New Roman"/>
        </w:rPr>
        <w:t xml:space="preserve"> </w:t>
      </w:r>
      <w:r>
        <w:rPr>
          <w:rFonts w:ascii="Times New Roman" w:hAnsi="Times New Roman" w:cs="Times New Roman"/>
          <w:i/>
        </w:rPr>
        <w:t>K</w:t>
      </w:r>
      <w:r>
        <w:rPr>
          <w:rFonts w:ascii="Times New Roman" w:hAnsi="Times New Roman" w:cs="Times New Roman"/>
        </w:rPr>
        <w:t xml:space="preserve"> i</w:t>
      </w:r>
      <w:r w:rsidR="00940ACD">
        <w:rPr>
          <w:rFonts w:ascii="Times New Roman" w:hAnsi="Times New Roman" w:cs="Times New Roman"/>
        </w:rPr>
        <w:t>s independent of concentration.</w:t>
      </w:r>
    </w:p>
    <w:p w14:paraId="29C80A89" w14:textId="77777777" w:rsidR="00662CCF" w:rsidRDefault="00662CCF">
      <w:pPr>
        <w:rPr>
          <w:rFonts w:ascii="Times New Roman" w:hAnsi="Times New Roman"/>
          <w:b/>
          <w:sz w:val="28"/>
        </w:rPr>
      </w:pPr>
    </w:p>
    <w:p w14:paraId="4223695E" w14:textId="77777777" w:rsidR="00A37E93" w:rsidRDefault="0012387D">
      <w:pPr>
        <w:rPr>
          <w:rFonts w:ascii="Times New Roman" w:hAnsi="Times New Roman"/>
          <w:b/>
          <w:sz w:val="28"/>
        </w:rPr>
      </w:pPr>
      <w:r w:rsidRPr="00710769">
        <w:rPr>
          <w:rFonts w:ascii="Times New Roman" w:hAnsi="Times New Roman"/>
          <w:b/>
          <w:sz w:val="28"/>
        </w:rPr>
        <w:t>Procedure</w:t>
      </w:r>
    </w:p>
    <w:p w14:paraId="3F2E5491" w14:textId="31ADC35B" w:rsidR="00A37E93" w:rsidRPr="0087770D" w:rsidRDefault="00A37E93" w:rsidP="00A37E93">
      <w:pPr>
        <w:pStyle w:val="ListParagraph"/>
        <w:numPr>
          <w:ilvl w:val="0"/>
          <w:numId w:val="15"/>
        </w:numPr>
        <w:rPr>
          <w:rFonts w:ascii="Times New Roman" w:hAnsi="Times New Roman"/>
        </w:rPr>
      </w:pPr>
      <w:r w:rsidRPr="0087770D">
        <w:rPr>
          <w:rFonts w:ascii="Times New Roman" w:hAnsi="Times New Roman"/>
        </w:rPr>
        <w:t>Determining the Beer’s Law Curve for Fe(SCN)</w:t>
      </w:r>
      <w:r w:rsidRPr="0087770D">
        <w:rPr>
          <w:rFonts w:ascii="Times New Roman" w:hAnsi="Times New Roman"/>
          <w:vertAlign w:val="superscript"/>
        </w:rPr>
        <w:t>2+</w:t>
      </w:r>
      <w:r w:rsidRPr="0087770D">
        <w:rPr>
          <w:rFonts w:ascii="Times New Roman" w:hAnsi="Times New Roman"/>
          <w:vertAlign w:val="superscript"/>
        </w:rPr>
        <w:br/>
      </w:r>
    </w:p>
    <w:p w14:paraId="6F0F0726" w14:textId="24E9FED0" w:rsidR="00AF442F" w:rsidRPr="00AF442F" w:rsidRDefault="00AF442F" w:rsidP="00A37E93">
      <w:pPr>
        <w:pStyle w:val="ListParagraph"/>
        <w:numPr>
          <w:ilvl w:val="1"/>
          <w:numId w:val="15"/>
        </w:numPr>
        <w:rPr>
          <w:rFonts w:ascii="Times New Roman" w:hAnsi="Times New Roman"/>
          <w:b/>
          <w:sz w:val="28"/>
        </w:rPr>
      </w:pPr>
      <w:r>
        <w:rPr>
          <w:rFonts w:ascii="Times New Roman" w:hAnsi="Times New Roman"/>
        </w:rPr>
        <w:t>Calibrate a visible spectrophotometer using distilled water</w:t>
      </w:r>
      <w:ins w:id="6" w:author="Andrew" w:date="2015-03-05T17:48:00Z">
        <w:r w:rsidR="008E48B6">
          <w:rPr>
            <w:rFonts w:ascii="Times New Roman" w:hAnsi="Times New Roman"/>
          </w:rPr>
          <w:t xml:space="preserve"> as a blank</w:t>
        </w:r>
      </w:ins>
      <w:r>
        <w:rPr>
          <w:rFonts w:ascii="Times New Roman" w:hAnsi="Times New Roman"/>
        </w:rPr>
        <w:t>.</w:t>
      </w:r>
      <w:r>
        <w:rPr>
          <w:rFonts w:ascii="Times New Roman" w:hAnsi="Times New Roman"/>
        </w:rPr>
        <w:br/>
      </w:r>
    </w:p>
    <w:p w14:paraId="65B77AE9" w14:textId="5E615E65" w:rsidR="000D670B" w:rsidRPr="000D670B" w:rsidRDefault="000D670B" w:rsidP="00A37E93">
      <w:pPr>
        <w:pStyle w:val="ListParagraph"/>
        <w:numPr>
          <w:ilvl w:val="1"/>
          <w:numId w:val="15"/>
        </w:numPr>
        <w:rPr>
          <w:rFonts w:ascii="Times New Roman" w:hAnsi="Times New Roman"/>
          <w:b/>
          <w:sz w:val="28"/>
        </w:rPr>
      </w:pPr>
      <w:r>
        <w:rPr>
          <w:rFonts w:ascii="Times New Roman" w:hAnsi="Times New Roman"/>
        </w:rPr>
        <w:t>Add</w:t>
      </w:r>
      <w:r w:rsidR="00A86642">
        <w:rPr>
          <w:rFonts w:ascii="Times New Roman" w:hAnsi="Times New Roman"/>
        </w:rPr>
        <w:t xml:space="preserve"> 1</w:t>
      </w:r>
      <w:r w:rsidR="0018050D">
        <w:rPr>
          <w:rFonts w:ascii="Times New Roman" w:hAnsi="Times New Roman"/>
        </w:rPr>
        <w:t>.0</w:t>
      </w:r>
      <w:r w:rsidR="00A86642">
        <w:rPr>
          <w:rFonts w:ascii="Times New Roman" w:hAnsi="Times New Roman"/>
        </w:rPr>
        <w:t xml:space="preserve"> m</w:t>
      </w:r>
      <w:ins w:id="7" w:author="Andrew" w:date="2015-03-05T17:48:00Z">
        <w:r w:rsidR="008E48B6">
          <w:rPr>
            <w:rFonts w:ascii="Times New Roman" w:hAnsi="Times New Roman"/>
          </w:rPr>
          <w:t>l</w:t>
        </w:r>
      </w:ins>
      <w:del w:id="8" w:author="Andrew" w:date="2015-03-05T17:48:00Z">
        <w:r w:rsidR="00A86642" w:rsidDel="008E48B6">
          <w:rPr>
            <w:rFonts w:ascii="Times New Roman" w:hAnsi="Times New Roman"/>
          </w:rPr>
          <w:delText>L</w:delText>
        </w:r>
      </w:del>
      <w:r w:rsidR="00A86642">
        <w:rPr>
          <w:rFonts w:ascii="Times New Roman" w:hAnsi="Times New Roman"/>
        </w:rPr>
        <w:t xml:space="preserve"> of 1.0 </w:t>
      </w:r>
      <w:r w:rsidR="00A86642" w:rsidRPr="00A86642">
        <w:rPr>
          <w:rFonts w:ascii="Times New Roman" w:hAnsi="Times New Roman"/>
        </w:rPr>
        <w:t>×</w:t>
      </w:r>
      <w:r w:rsidR="00A86642">
        <w:rPr>
          <w:rFonts w:ascii="Times New Roman" w:hAnsi="Times New Roman"/>
        </w:rPr>
        <w:t xml:space="preserve"> 10</w:t>
      </w:r>
      <w:r w:rsidR="00A86642">
        <w:rPr>
          <w:rFonts w:ascii="Times New Roman" w:hAnsi="Times New Roman"/>
          <w:vertAlign w:val="superscript"/>
        </w:rPr>
        <w:t>–4</w:t>
      </w:r>
      <w:r w:rsidR="00A86642">
        <w:rPr>
          <w:rFonts w:ascii="Times New Roman" w:hAnsi="Times New Roman"/>
        </w:rPr>
        <w:t xml:space="preserve"> </w:t>
      </w:r>
      <w:r w:rsidR="00A86642" w:rsidRPr="00A86642">
        <w:rPr>
          <w:rFonts w:ascii="Times New Roman" w:hAnsi="Times New Roman"/>
          <w:smallCaps/>
        </w:rPr>
        <w:t>m</w:t>
      </w:r>
      <w:r w:rsidR="00A86642">
        <w:rPr>
          <w:rFonts w:ascii="Times New Roman" w:hAnsi="Times New Roman"/>
        </w:rPr>
        <w:t xml:space="preserve"> Fe(NO</w:t>
      </w:r>
      <w:r w:rsidR="00A86642">
        <w:rPr>
          <w:rFonts w:ascii="Times New Roman" w:hAnsi="Times New Roman"/>
          <w:vertAlign w:val="subscript"/>
        </w:rPr>
        <w:t>3</w:t>
      </w:r>
      <w:r w:rsidR="00A86642">
        <w:rPr>
          <w:rFonts w:ascii="Times New Roman" w:hAnsi="Times New Roman"/>
        </w:rPr>
        <w:t>)</w:t>
      </w:r>
      <w:r w:rsidR="00A86642">
        <w:rPr>
          <w:rFonts w:ascii="Times New Roman" w:hAnsi="Times New Roman"/>
          <w:vertAlign w:val="subscript"/>
        </w:rPr>
        <w:t>3</w:t>
      </w:r>
      <w:r>
        <w:rPr>
          <w:rFonts w:ascii="Times New Roman" w:hAnsi="Times New Roman"/>
        </w:rPr>
        <w:t xml:space="preserve"> solution to a </w:t>
      </w:r>
      <w:del w:id="9" w:author="Andrew" w:date="2015-03-05T17:48:00Z">
        <w:r w:rsidDel="008E48B6">
          <w:rPr>
            <w:rFonts w:ascii="Times New Roman" w:hAnsi="Times New Roman"/>
          </w:rPr>
          <w:delText xml:space="preserve">medium </w:delText>
        </w:r>
      </w:del>
      <w:r>
        <w:rPr>
          <w:rFonts w:ascii="Times New Roman" w:hAnsi="Times New Roman"/>
        </w:rPr>
        <w:t>test tube.</w:t>
      </w:r>
      <w:r>
        <w:rPr>
          <w:rFonts w:ascii="Times New Roman" w:hAnsi="Times New Roman"/>
        </w:rPr>
        <w:br/>
      </w:r>
    </w:p>
    <w:p w14:paraId="5CD1013C" w14:textId="586F3171" w:rsidR="00A35214" w:rsidRPr="00A35214" w:rsidRDefault="00A35214" w:rsidP="00A37E93">
      <w:pPr>
        <w:pStyle w:val="ListParagraph"/>
        <w:numPr>
          <w:ilvl w:val="1"/>
          <w:numId w:val="15"/>
        </w:numPr>
        <w:rPr>
          <w:rFonts w:ascii="Times New Roman" w:hAnsi="Times New Roman"/>
          <w:b/>
          <w:sz w:val="28"/>
        </w:rPr>
      </w:pPr>
      <w:r>
        <w:rPr>
          <w:rFonts w:ascii="Times New Roman" w:hAnsi="Times New Roman"/>
        </w:rPr>
        <w:t xml:space="preserve">To the same test tube, add </w:t>
      </w:r>
      <w:r w:rsidR="00A86642">
        <w:rPr>
          <w:rFonts w:ascii="Times New Roman" w:hAnsi="Times New Roman"/>
        </w:rPr>
        <w:t>5</w:t>
      </w:r>
      <w:r w:rsidR="0018050D">
        <w:rPr>
          <w:rFonts w:ascii="Times New Roman" w:hAnsi="Times New Roman"/>
        </w:rPr>
        <w:t>.0</w:t>
      </w:r>
      <w:r w:rsidR="00A86642">
        <w:rPr>
          <w:rFonts w:ascii="Times New Roman" w:hAnsi="Times New Roman"/>
        </w:rPr>
        <w:t xml:space="preserve"> m</w:t>
      </w:r>
      <w:ins w:id="10" w:author="Andrew" w:date="2015-03-05T17:49:00Z">
        <w:r w:rsidR="008E48B6">
          <w:rPr>
            <w:rFonts w:ascii="Times New Roman" w:hAnsi="Times New Roman"/>
          </w:rPr>
          <w:t>l</w:t>
        </w:r>
      </w:ins>
      <w:del w:id="11" w:author="Andrew" w:date="2015-03-05T17:49:00Z">
        <w:r w:rsidR="00A86642" w:rsidDel="008E48B6">
          <w:rPr>
            <w:rFonts w:ascii="Times New Roman" w:hAnsi="Times New Roman"/>
          </w:rPr>
          <w:delText>L</w:delText>
        </w:r>
      </w:del>
      <w:r w:rsidR="00A86642">
        <w:rPr>
          <w:rFonts w:ascii="Times New Roman" w:hAnsi="Times New Roman"/>
        </w:rPr>
        <w:t xml:space="preserve"> of 0.</w:t>
      </w:r>
      <w:r w:rsidR="0027443D">
        <w:rPr>
          <w:rFonts w:ascii="Times New Roman" w:hAnsi="Times New Roman"/>
        </w:rPr>
        <w:t>50</w:t>
      </w:r>
      <w:r w:rsidR="00A86642">
        <w:rPr>
          <w:rFonts w:ascii="Times New Roman" w:hAnsi="Times New Roman"/>
        </w:rPr>
        <w:t xml:space="preserve"> </w:t>
      </w:r>
      <w:r w:rsidR="00A86642" w:rsidRPr="00A86642">
        <w:rPr>
          <w:rFonts w:ascii="Times New Roman" w:hAnsi="Times New Roman"/>
          <w:smallCaps/>
        </w:rPr>
        <w:t>m</w:t>
      </w:r>
      <w:r w:rsidR="00A86642">
        <w:rPr>
          <w:rFonts w:ascii="Times New Roman" w:hAnsi="Times New Roman"/>
        </w:rPr>
        <w:t xml:space="preserve"> KSCN solution</w:t>
      </w:r>
      <w:r>
        <w:rPr>
          <w:rFonts w:ascii="Times New Roman" w:hAnsi="Times New Roman"/>
        </w:rPr>
        <w:t>.</w:t>
      </w:r>
      <w:r>
        <w:rPr>
          <w:rFonts w:ascii="Times New Roman" w:hAnsi="Times New Roman"/>
        </w:rPr>
        <w:br/>
      </w:r>
    </w:p>
    <w:p w14:paraId="75B74C5E" w14:textId="7D7447FA" w:rsidR="00C5748F" w:rsidRPr="00C5748F" w:rsidRDefault="00A35214" w:rsidP="00A636FF">
      <w:pPr>
        <w:pStyle w:val="ListParagraph"/>
        <w:numPr>
          <w:ilvl w:val="1"/>
          <w:numId w:val="15"/>
        </w:numPr>
        <w:rPr>
          <w:rFonts w:ascii="Times New Roman" w:hAnsi="Times New Roman"/>
          <w:b/>
          <w:sz w:val="28"/>
        </w:rPr>
      </w:pPr>
      <w:r>
        <w:rPr>
          <w:rFonts w:ascii="Times New Roman" w:hAnsi="Times New Roman"/>
        </w:rPr>
        <w:lastRenderedPageBreak/>
        <w:t xml:space="preserve">To the same test tube, add </w:t>
      </w:r>
      <w:r w:rsidR="00A86642">
        <w:rPr>
          <w:rFonts w:ascii="Times New Roman" w:hAnsi="Times New Roman"/>
        </w:rPr>
        <w:t>4</w:t>
      </w:r>
      <w:r w:rsidR="0018050D">
        <w:rPr>
          <w:rFonts w:ascii="Times New Roman" w:hAnsi="Times New Roman"/>
        </w:rPr>
        <w:t>.0</w:t>
      </w:r>
      <w:r w:rsidR="00A86642">
        <w:rPr>
          <w:rFonts w:ascii="Times New Roman" w:hAnsi="Times New Roman"/>
        </w:rPr>
        <w:t xml:space="preserve"> m</w:t>
      </w:r>
      <w:ins w:id="12" w:author="Andrew" w:date="2015-03-05T17:49:00Z">
        <w:r w:rsidR="008E48B6">
          <w:rPr>
            <w:rFonts w:ascii="Times New Roman" w:hAnsi="Times New Roman"/>
          </w:rPr>
          <w:t>l</w:t>
        </w:r>
      </w:ins>
      <w:del w:id="13" w:author="Andrew" w:date="2015-03-05T17:49:00Z">
        <w:r w:rsidR="00A86642" w:rsidDel="008E48B6">
          <w:rPr>
            <w:rFonts w:ascii="Times New Roman" w:hAnsi="Times New Roman"/>
          </w:rPr>
          <w:delText>L</w:delText>
        </w:r>
      </w:del>
      <w:r w:rsidR="00A86642">
        <w:rPr>
          <w:rFonts w:ascii="Times New Roman" w:hAnsi="Times New Roman"/>
        </w:rPr>
        <w:t xml:space="preserve"> of </w:t>
      </w:r>
      <w:r w:rsidR="0027443D">
        <w:rPr>
          <w:rFonts w:ascii="Times New Roman" w:hAnsi="Times New Roman"/>
        </w:rPr>
        <w:t>0.10</w:t>
      </w:r>
      <w:r w:rsidR="00A86642">
        <w:rPr>
          <w:rFonts w:ascii="Times New Roman" w:hAnsi="Times New Roman"/>
        </w:rPr>
        <w:t xml:space="preserve"> </w:t>
      </w:r>
      <w:r w:rsidR="00A86642" w:rsidRPr="00A86642">
        <w:rPr>
          <w:rFonts w:ascii="Times New Roman" w:hAnsi="Times New Roman"/>
          <w:smallCaps/>
        </w:rPr>
        <w:t>m</w:t>
      </w:r>
      <w:r w:rsidR="00A86642">
        <w:rPr>
          <w:rFonts w:ascii="Times New Roman" w:hAnsi="Times New Roman"/>
        </w:rPr>
        <w:t xml:space="preserve"> HNO</w:t>
      </w:r>
      <w:r w:rsidR="00A86642">
        <w:rPr>
          <w:rFonts w:ascii="Times New Roman" w:hAnsi="Times New Roman"/>
          <w:vertAlign w:val="subscript"/>
        </w:rPr>
        <w:t>3</w:t>
      </w:r>
      <w:r w:rsidR="0018415D">
        <w:rPr>
          <w:rFonts w:ascii="Times New Roman" w:hAnsi="Times New Roman"/>
        </w:rPr>
        <w:t xml:space="preserve"> solution</w:t>
      </w:r>
      <w:ins w:id="14" w:author="Jacob Roundy" w:date="2015-03-18T12:57:00Z">
        <w:r w:rsidR="00F22788">
          <w:rPr>
            <w:rFonts w:ascii="Times New Roman" w:hAnsi="Times New Roman"/>
          </w:rPr>
          <w:t xml:space="preserve">. </w:t>
        </w:r>
      </w:ins>
      <w:del w:id="15" w:author="Jacob Roundy" w:date="2015-03-18T12:57:00Z">
        <w:r w:rsidR="00305497" w:rsidDel="00F22788">
          <w:rPr>
            <w:rFonts w:ascii="Times New Roman" w:hAnsi="Times New Roman"/>
          </w:rPr>
          <w:delText>, and</w:delText>
        </w:r>
        <w:r w:rsidR="00A636FF" w:rsidDel="00F22788">
          <w:rPr>
            <w:rFonts w:ascii="Times New Roman" w:hAnsi="Times New Roman"/>
          </w:rPr>
          <w:delText xml:space="preserve"> </w:delText>
        </w:r>
      </w:del>
      <w:ins w:id="16" w:author="Jacob Roundy" w:date="2015-03-18T12:57:00Z">
        <w:r w:rsidR="00F22788">
          <w:rPr>
            <w:rFonts w:ascii="Times New Roman" w:hAnsi="Times New Roman"/>
          </w:rPr>
          <w:t>C</w:t>
        </w:r>
      </w:ins>
      <w:ins w:id="17" w:author="Jacob Roundy" w:date="2015-03-18T12:56:00Z">
        <w:r w:rsidR="00F22788" w:rsidRPr="00F22788">
          <w:rPr>
            <w:rFonts w:ascii="Times New Roman" w:hAnsi="Times New Roman"/>
          </w:rPr>
          <w:t>over the tube with a finger and gently shake to mix.</w:t>
        </w:r>
      </w:ins>
      <w:commentRangeStart w:id="18"/>
      <w:del w:id="19" w:author="Jacob Roundy" w:date="2015-03-18T12:56:00Z">
        <w:r w:rsidR="00305497" w:rsidDel="00F22788">
          <w:rPr>
            <w:rFonts w:ascii="Times New Roman" w:hAnsi="Times New Roman"/>
          </w:rPr>
          <w:delText>m</w:delText>
        </w:r>
        <w:r w:rsidR="00A636FF" w:rsidDel="00F22788">
          <w:rPr>
            <w:rFonts w:ascii="Times New Roman" w:hAnsi="Times New Roman"/>
          </w:rPr>
          <w:delText>ix the solution well</w:delText>
        </w:r>
      </w:del>
      <w:r w:rsidR="00A636FF">
        <w:rPr>
          <w:rFonts w:ascii="Times New Roman" w:hAnsi="Times New Roman"/>
        </w:rPr>
        <w:t>.</w:t>
      </w:r>
      <w:commentRangeEnd w:id="18"/>
      <w:r w:rsidR="008E48B6">
        <w:rPr>
          <w:rStyle w:val="CommentReference"/>
        </w:rPr>
        <w:commentReference w:id="18"/>
      </w:r>
      <w:r w:rsidR="00C5748F">
        <w:rPr>
          <w:rFonts w:ascii="Times New Roman" w:hAnsi="Times New Roman"/>
        </w:rPr>
        <w:br/>
      </w:r>
    </w:p>
    <w:p w14:paraId="1CE2F27A" w14:textId="3A0580AA" w:rsidR="008057DE" w:rsidRPr="008057DE" w:rsidRDefault="00A636FF" w:rsidP="00A37E93">
      <w:pPr>
        <w:pStyle w:val="ListParagraph"/>
        <w:numPr>
          <w:ilvl w:val="1"/>
          <w:numId w:val="15"/>
        </w:numPr>
        <w:rPr>
          <w:rFonts w:ascii="Times New Roman" w:hAnsi="Times New Roman"/>
          <w:b/>
          <w:sz w:val="28"/>
        </w:rPr>
      </w:pPr>
      <w:r>
        <w:rPr>
          <w:rFonts w:ascii="Times New Roman" w:hAnsi="Times New Roman"/>
        </w:rPr>
        <w:t>Use a Pasteur pipet</w:t>
      </w:r>
      <w:r w:rsidR="00305497">
        <w:rPr>
          <w:rFonts w:ascii="Times New Roman" w:hAnsi="Times New Roman"/>
        </w:rPr>
        <w:t>te</w:t>
      </w:r>
      <w:r>
        <w:rPr>
          <w:rFonts w:ascii="Times New Roman" w:hAnsi="Times New Roman"/>
        </w:rPr>
        <w:t xml:space="preserve"> to transfer a small quantity of the </w:t>
      </w:r>
      <w:r w:rsidR="00A7173D">
        <w:rPr>
          <w:rFonts w:ascii="Times New Roman" w:hAnsi="Times New Roman"/>
        </w:rPr>
        <w:t>solution to a cuvette.</w:t>
      </w:r>
      <w:r w:rsidR="00A643EC">
        <w:rPr>
          <w:rFonts w:ascii="Times New Roman" w:hAnsi="Times New Roman"/>
        </w:rPr>
        <w:t xml:space="preserve"> Ensure that the liquid level is above the path of the light beam in the spectrophotometer.</w:t>
      </w:r>
      <w:r w:rsidR="008057DE">
        <w:rPr>
          <w:rFonts w:ascii="Times New Roman" w:hAnsi="Times New Roman"/>
        </w:rPr>
        <w:br/>
      </w:r>
    </w:p>
    <w:p w14:paraId="41DD0FB9" w14:textId="28BC263C" w:rsidR="00D90836" w:rsidRPr="00D90836" w:rsidRDefault="00266F3B" w:rsidP="00A37E93">
      <w:pPr>
        <w:pStyle w:val="ListParagraph"/>
        <w:numPr>
          <w:ilvl w:val="1"/>
          <w:numId w:val="15"/>
        </w:numPr>
        <w:rPr>
          <w:rFonts w:ascii="Times New Roman" w:hAnsi="Times New Roman"/>
          <w:b/>
          <w:sz w:val="28"/>
        </w:rPr>
      </w:pPr>
      <w:r>
        <w:rPr>
          <w:rFonts w:ascii="Times New Roman" w:hAnsi="Times New Roman"/>
        </w:rPr>
        <w:t>Place the cuvette in the spectrophotometer</w:t>
      </w:r>
      <w:r w:rsidR="00305497">
        <w:rPr>
          <w:rFonts w:ascii="Times New Roman" w:hAnsi="Times New Roman"/>
        </w:rPr>
        <w:t>,</w:t>
      </w:r>
      <w:r>
        <w:rPr>
          <w:rFonts w:ascii="Times New Roman" w:hAnsi="Times New Roman"/>
        </w:rPr>
        <w:t xml:space="preserve"> so th</w:t>
      </w:r>
      <w:r w:rsidR="00305497">
        <w:rPr>
          <w:rFonts w:ascii="Times New Roman" w:hAnsi="Times New Roman"/>
        </w:rPr>
        <w:t>e</w:t>
      </w:r>
      <w:r>
        <w:rPr>
          <w:rFonts w:ascii="Times New Roman" w:hAnsi="Times New Roman"/>
        </w:rPr>
        <w:t xml:space="preserve"> light passes through the </w:t>
      </w:r>
      <w:del w:id="20" w:author="Andrew" w:date="2015-03-05T17:52:00Z">
        <w:r w:rsidDel="008E48B6">
          <w:rPr>
            <w:rFonts w:ascii="Times New Roman" w:hAnsi="Times New Roman"/>
          </w:rPr>
          <w:delText xml:space="preserve">smooth </w:delText>
        </w:r>
      </w:del>
      <w:ins w:id="21" w:author="Andrew" w:date="2015-03-05T17:52:00Z">
        <w:r w:rsidR="008E48B6">
          <w:rPr>
            <w:rFonts w:ascii="Times New Roman" w:hAnsi="Times New Roman"/>
          </w:rPr>
          <w:t xml:space="preserve">transparent </w:t>
        </w:r>
      </w:ins>
      <w:r>
        <w:rPr>
          <w:rFonts w:ascii="Times New Roman" w:hAnsi="Times New Roman"/>
        </w:rPr>
        <w:t>sides.</w:t>
      </w:r>
      <w:r w:rsidR="00D90836">
        <w:rPr>
          <w:rFonts w:ascii="Times New Roman" w:hAnsi="Times New Roman"/>
        </w:rPr>
        <w:br/>
      </w:r>
    </w:p>
    <w:p w14:paraId="41EF9FE2" w14:textId="77777777" w:rsidR="00846F76" w:rsidRPr="00846F76" w:rsidRDefault="00D90836" w:rsidP="00A37E93">
      <w:pPr>
        <w:pStyle w:val="ListParagraph"/>
        <w:numPr>
          <w:ilvl w:val="1"/>
          <w:numId w:val="15"/>
        </w:numPr>
        <w:rPr>
          <w:rFonts w:ascii="Times New Roman" w:hAnsi="Times New Roman"/>
          <w:b/>
          <w:sz w:val="28"/>
        </w:rPr>
      </w:pPr>
      <w:r>
        <w:rPr>
          <w:rFonts w:ascii="Times New Roman" w:hAnsi="Times New Roman"/>
        </w:rPr>
        <w:t xml:space="preserve">Acquire a spectrum and record the </w:t>
      </w:r>
      <w:r w:rsidRPr="00D90836">
        <w:rPr>
          <w:rFonts w:ascii="Symbol" w:hAnsi="Symbol"/>
        </w:rPr>
        <w:t></w:t>
      </w:r>
      <w:r w:rsidRPr="00D90836">
        <w:rPr>
          <w:rFonts w:ascii="Times New Roman" w:hAnsi="Times New Roman"/>
          <w:vertAlign w:val="subscript"/>
        </w:rPr>
        <w:t>max</w:t>
      </w:r>
      <w:r>
        <w:rPr>
          <w:rFonts w:ascii="Times New Roman" w:hAnsi="Times New Roman"/>
        </w:rPr>
        <w:t xml:space="preserve"> value and the absorbance at </w:t>
      </w:r>
      <w:r w:rsidRPr="00D90836">
        <w:rPr>
          <w:rFonts w:ascii="Symbol" w:hAnsi="Symbol"/>
        </w:rPr>
        <w:t></w:t>
      </w:r>
      <w:r w:rsidRPr="00D90836">
        <w:rPr>
          <w:rFonts w:ascii="Times New Roman" w:hAnsi="Times New Roman"/>
          <w:vertAlign w:val="subscript"/>
        </w:rPr>
        <w:t>max</w:t>
      </w:r>
      <w:r>
        <w:rPr>
          <w:rFonts w:ascii="Times New Roman" w:hAnsi="Times New Roman"/>
        </w:rPr>
        <w:t>.</w:t>
      </w:r>
      <w:r w:rsidR="00846F76">
        <w:rPr>
          <w:rFonts w:ascii="Times New Roman" w:hAnsi="Times New Roman"/>
        </w:rPr>
        <w:br/>
      </w:r>
    </w:p>
    <w:p w14:paraId="37750444" w14:textId="6787D59A" w:rsidR="002C742B" w:rsidRPr="00A37E93" w:rsidRDefault="00446500" w:rsidP="00A37E93">
      <w:pPr>
        <w:pStyle w:val="ListParagraph"/>
        <w:numPr>
          <w:ilvl w:val="1"/>
          <w:numId w:val="15"/>
        </w:numPr>
        <w:rPr>
          <w:rFonts w:ascii="Times New Roman" w:hAnsi="Times New Roman"/>
          <w:b/>
          <w:sz w:val="28"/>
        </w:rPr>
      </w:pPr>
      <w:ins w:id="22" w:author="Jacob Roundy" w:date="2015-03-18T12:21:00Z">
        <w:r>
          <w:rPr>
            <w:rFonts w:ascii="Times New Roman" w:hAnsi="Times New Roman"/>
          </w:rPr>
          <w:t>In order to construct a Beer’s law curve, additional solutions with known concentrations of Fe(SCN)</w:t>
        </w:r>
        <w:r w:rsidRPr="00446500">
          <w:rPr>
            <w:rFonts w:ascii="Times New Roman" w:hAnsi="Times New Roman"/>
            <w:vertAlign w:val="superscript"/>
            <w:rPrChange w:id="23" w:author="Jacob Roundy" w:date="2015-03-18T12:22:00Z">
              <w:rPr>
                <w:rFonts w:ascii="Times New Roman" w:hAnsi="Times New Roman"/>
              </w:rPr>
            </w:rPrChange>
          </w:rPr>
          <w:t>2+</w:t>
        </w:r>
        <w:r>
          <w:rPr>
            <w:rFonts w:ascii="Times New Roman" w:hAnsi="Times New Roman"/>
          </w:rPr>
          <w:t xml:space="preserve"> must be prepared and measured.</w:t>
        </w:r>
      </w:ins>
      <w:ins w:id="24" w:author="Jacob Roundy" w:date="2015-03-18T12:22:00Z">
        <w:r>
          <w:rPr>
            <w:rFonts w:ascii="Times New Roman" w:hAnsi="Times New Roman"/>
          </w:rPr>
          <w:t xml:space="preserve"> </w:t>
        </w:r>
      </w:ins>
      <w:commentRangeStart w:id="25"/>
      <w:r w:rsidR="00846F76">
        <w:rPr>
          <w:rFonts w:ascii="Times New Roman" w:hAnsi="Times New Roman"/>
        </w:rPr>
        <w:t>Repeat steps 1.2 –</w:t>
      </w:r>
      <w:r w:rsidR="00C2567D">
        <w:rPr>
          <w:rFonts w:ascii="Times New Roman" w:hAnsi="Times New Roman"/>
        </w:rPr>
        <w:t xml:space="preserve"> 1.7</w:t>
      </w:r>
      <w:r w:rsidR="00846F76">
        <w:rPr>
          <w:rFonts w:ascii="Times New Roman" w:hAnsi="Times New Roman"/>
        </w:rPr>
        <w:t xml:space="preserve"> using the volumes of Fe(NO</w:t>
      </w:r>
      <w:r w:rsidR="00846F76">
        <w:rPr>
          <w:rFonts w:ascii="Times New Roman" w:hAnsi="Times New Roman"/>
          <w:vertAlign w:val="subscript"/>
        </w:rPr>
        <w:t>3</w:t>
      </w:r>
      <w:r w:rsidR="00846F76">
        <w:rPr>
          <w:rFonts w:ascii="Times New Roman" w:hAnsi="Times New Roman"/>
        </w:rPr>
        <w:t>)</w:t>
      </w:r>
      <w:r w:rsidR="00846F76">
        <w:rPr>
          <w:rFonts w:ascii="Times New Roman" w:hAnsi="Times New Roman"/>
          <w:vertAlign w:val="subscript"/>
        </w:rPr>
        <w:t>3</w:t>
      </w:r>
      <w:r w:rsidR="00846F76">
        <w:rPr>
          <w:rFonts w:ascii="Times New Roman" w:hAnsi="Times New Roman"/>
        </w:rPr>
        <w:t>, KSCN, and HNO</w:t>
      </w:r>
      <w:r w:rsidR="00846F76">
        <w:rPr>
          <w:rFonts w:ascii="Times New Roman" w:hAnsi="Times New Roman"/>
          <w:vertAlign w:val="subscript"/>
        </w:rPr>
        <w:t>3</w:t>
      </w:r>
      <w:r w:rsidR="00846F76">
        <w:rPr>
          <w:rFonts w:ascii="Times New Roman" w:hAnsi="Times New Roman"/>
        </w:rPr>
        <w:t xml:space="preserve"> solutions</w:t>
      </w:r>
      <w:r w:rsidR="00305497">
        <w:rPr>
          <w:rFonts w:ascii="Times New Roman" w:hAnsi="Times New Roman"/>
        </w:rPr>
        <w:t xml:space="preserve"> in </w:t>
      </w:r>
      <w:r w:rsidR="00305497" w:rsidRPr="0087770D">
        <w:rPr>
          <w:rFonts w:ascii="Times New Roman" w:hAnsi="Times New Roman"/>
          <w:b/>
        </w:rPr>
        <w:t>Table 2</w:t>
      </w:r>
      <w:r w:rsidR="00846F76">
        <w:rPr>
          <w:rFonts w:ascii="Times New Roman" w:hAnsi="Times New Roman"/>
        </w:rPr>
        <w:t>.</w:t>
      </w:r>
      <w:commentRangeEnd w:id="25"/>
      <w:r w:rsidR="008E48B6">
        <w:rPr>
          <w:rStyle w:val="CommentReference"/>
        </w:rPr>
        <w:commentReference w:id="25"/>
      </w:r>
    </w:p>
    <w:p w14:paraId="2250082A" w14:textId="6DD94DBD" w:rsidR="00752AE3" w:rsidRPr="00A37E93" w:rsidRDefault="00752AE3" w:rsidP="002C742B">
      <w:pPr>
        <w:pStyle w:val="ListParagraph"/>
        <w:ind w:left="792"/>
        <w:rPr>
          <w:rFonts w:ascii="Times New Roman" w:hAnsi="Times New Roman"/>
          <w:b/>
          <w:sz w:val="28"/>
        </w:rPr>
      </w:pPr>
    </w:p>
    <w:p w14:paraId="742B8501" w14:textId="611A69AF" w:rsidR="006006DC" w:rsidRPr="007861DC" w:rsidRDefault="00AA53D6" w:rsidP="00A37E93">
      <w:pPr>
        <w:pStyle w:val="ListParagraph"/>
        <w:numPr>
          <w:ilvl w:val="1"/>
          <w:numId w:val="15"/>
        </w:numPr>
        <w:rPr>
          <w:rFonts w:ascii="Times New Roman" w:hAnsi="Times New Roman"/>
          <w:b/>
          <w:sz w:val="28"/>
        </w:rPr>
      </w:pPr>
      <w:r>
        <w:rPr>
          <w:rFonts w:ascii="Times New Roman" w:hAnsi="Times New Roman" w:cs="Times New Roman"/>
        </w:rPr>
        <w:t xml:space="preserve">Plot the measured </w:t>
      </w:r>
      <w:r w:rsidR="00305497">
        <w:rPr>
          <w:rFonts w:ascii="Times New Roman" w:hAnsi="Times New Roman" w:cs="Times New Roman"/>
        </w:rPr>
        <w:t>absorbance</w:t>
      </w:r>
      <w:r>
        <w:rPr>
          <w:rFonts w:ascii="Times New Roman" w:hAnsi="Times New Roman" w:cs="Times New Roman"/>
        </w:rPr>
        <w:t xml:space="preserve"> versus the concentration</w:t>
      </w:r>
      <w:ins w:id="26" w:author="Jacob Roundy" w:date="2015-03-18T12:23:00Z">
        <w:r w:rsidR="00446500">
          <w:rPr>
            <w:rFonts w:ascii="Times New Roman" w:hAnsi="Times New Roman" w:cs="Times New Roman"/>
          </w:rPr>
          <w:t>s</w:t>
        </w:r>
      </w:ins>
      <w:r>
        <w:rPr>
          <w:rFonts w:ascii="Times New Roman" w:hAnsi="Times New Roman" w:cs="Times New Roman"/>
        </w:rPr>
        <w:t xml:space="preserve"> of Fe(SCN)</w:t>
      </w:r>
      <w:r>
        <w:rPr>
          <w:rFonts w:ascii="Times New Roman" w:hAnsi="Times New Roman" w:cs="Times New Roman"/>
          <w:vertAlign w:val="superscript"/>
        </w:rPr>
        <w:t>2+</w:t>
      </w:r>
      <w:r>
        <w:rPr>
          <w:rFonts w:ascii="Times New Roman" w:hAnsi="Times New Roman" w:cs="Times New Roman"/>
        </w:rPr>
        <w:t xml:space="preserve"> in each test tube</w:t>
      </w:r>
      <w:r w:rsidR="008E763D">
        <w:rPr>
          <w:rFonts w:ascii="Times New Roman" w:hAnsi="Times New Roman" w:cs="Times New Roman"/>
        </w:rPr>
        <w:t xml:space="preserve"> and determine the line of best fit for the data.</w:t>
      </w:r>
      <w:r w:rsidR="00BE4589">
        <w:rPr>
          <w:rFonts w:ascii="Times New Roman" w:hAnsi="Times New Roman" w:cs="Times New Roman"/>
        </w:rPr>
        <w:t xml:space="preserve"> The slope of this line is the molar absorptivity </w:t>
      </w:r>
      <w:r w:rsidR="00BE4589" w:rsidRPr="00BE4589">
        <w:rPr>
          <w:rFonts w:ascii="Symbol" w:hAnsi="Symbol" w:cs="Times New Roman"/>
        </w:rPr>
        <w:t></w:t>
      </w:r>
      <w:r w:rsidR="00BE4589">
        <w:rPr>
          <w:rFonts w:ascii="Times New Roman" w:hAnsi="Times New Roman" w:cs="Times New Roman"/>
        </w:rPr>
        <w:t xml:space="preserve"> and the path length is 1 cm.</w:t>
      </w:r>
      <w:r w:rsidR="007861DC">
        <w:rPr>
          <w:rFonts w:ascii="Times New Roman" w:hAnsi="Times New Roman" w:cs="Times New Roman"/>
        </w:rPr>
        <w:br/>
      </w:r>
    </w:p>
    <w:p w14:paraId="094D4683" w14:textId="6447975A" w:rsidR="007861DC" w:rsidRPr="0087770D" w:rsidRDefault="00AA2C0E" w:rsidP="007861DC">
      <w:pPr>
        <w:pStyle w:val="ListParagraph"/>
        <w:numPr>
          <w:ilvl w:val="0"/>
          <w:numId w:val="15"/>
        </w:numPr>
        <w:rPr>
          <w:rFonts w:ascii="Times New Roman" w:hAnsi="Times New Roman"/>
          <w:sz w:val="28"/>
        </w:rPr>
      </w:pPr>
      <w:r w:rsidRPr="0087770D">
        <w:rPr>
          <w:rFonts w:ascii="Times New Roman" w:hAnsi="Times New Roman" w:cs="Times New Roman"/>
        </w:rPr>
        <w:t xml:space="preserve">Measuring </w:t>
      </w:r>
      <w:r w:rsidRPr="0087770D">
        <w:rPr>
          <w:rFonts w:ascii="Times New Roman" w:hAnsi="Times New Roman" w:cs="Times New Roman"/>
          <w:i/>
        </w:rPr>
        <w:t>K</w:t>
      </w:r>
      <w:r w:rsidRPr="0087770D">
        <w:rPr>
          <w:rFonts w:ascii="Times New Roman" w:hAnsi="Times New Roman" w:cs="Times New Roman"/>
        </w:rPr>
        <w:t xml:space="preserve"> for the Iron</w:t>
      </w:r>
      <w:r w:rsidR="000A68E2">
        <w:rPr>
          <w:rFonts w:ascii="Times New Roman" w:hAnsi="Times New Roman" w:cs="Times New Roman"/>
        </w:rPr>
        <w:t xml:space="preserve"> </w:t>
      </w:r>
      <w:r w:rsidRPr="0087770D">
        <w:rPr>
          <w:rFonts w:ascii="Times New Roman" w:hAnsi="Times New Roman" w:cs="Times New Roman"/>
        </w:rPr>
        <w:t>(III)</w:t>
      </w:r>
      <w:r w:rsidR="000A68E2">
        <w:rPr>
          <w:rFonts w:ascii="Times New Roman" w:hAnsi="Times New Roman" w:cs="Times New Roman"/>
        </w:rPr>
        <w:t xml:space="preserve"> </w:t>
      </w:r>
      <w:r w:rsidRPr="0087770D">
        <w:rPr>
          <w:rFonts w:ascii="Times New Roman" w:hAnsi="Times New Roman" w:cs="Times New Roman"/>
        </w:rPr>
        <w:t>Thiocyanate System</w:t>
      </w:r>
      <w:del w:id="27" w:author="Andrew" w:date="2015-03-05T17:55:00Z">
        <w:r w:rsidR="000A68E2" w:rsidDel="008E48B6">
          <w:rPr>
            <w:rFonts w:ascii="Times New Roman" w:hAnsi="Times New Roman" w:cs="Times New Roman"/>
          </w:rPr>
          <w:delText>.</w:delText>
        </w:r>
      </w:del>
      <w:r w:rsidRPr="0087770D">
        <w:rPr>
          <w:rFonts w:ascii="Times New Roman" w:hAnsi="Times New Roman" w:cs="Times New Roman"/>
        </w:rPr>
        <w:br/>
      </w:r>
    </w:p>
    <w:p w14:paraId="157CC439" w14:textId="1098A48A" w:rsidR="00A72F26" w:rsidRDefault="00721045" w:rsidP="00AA2C0E">
      <w:pPr>
        <w:pStyle w:val="ListParagraph"/>
        <w:numPr>
          <w:ilvl w:val="1"/>
          <w:numId w:val="15"/>
        </w:numPr>
        <w:rPr>
          <w:rFonts w:ascii="Times New Roman" w:hAnsi="Times New Roman" w:cs="Times New Roman"/>
        </w:rPr>
      </w:pPr>
      <w:commentRangeStart w:id="28"/>
      <w:r>
        <w:rPr>
          <w:rFonts w:ascii="Times New Roman" w:hAnsi="Times New Roman" w:cs="Times New Roman"/>
        </w:rPr>
        <w:t xml:space="preserve">Prepare four medium test tubes containing the indicated volumes of 0.0025 </w:t>
      </w:r>
      <w:r w:rsidRPr="00A86642">
        <w:rPr>
          <w:rFonts w:ascii="Times New Roman" w:hAnsi="Times New Roman"/>
          <w:smallCaps/>
        </w:rPr>
        <w:t>m</w:t>
      </w:r>
      <w:r>
        <w:rPr>
          <w:rFonts w:ascii="Times New Roman" w:hAnsi="Times New Roman" w:cs="Times New Roman"/>
        </w:rPr>
        <w:t xml:space="preserve"> Fe(NO</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vertAlign w:val="subscript"/>
        </w:rPr>
        <w:t>3</w:t>
      </w:r>
      <w:r>
        <w:rPr>
          <w:rFonts w:ascii="Times New Roman" w:hAnsi="Times New Roman" w:cs="Times New Roman"/>
        </w:rPr>
        <w:t xml:space="preserve">, 0.0025 </w:t>
      </w:r>
      <w:r w:rsidRPr="00A86642">
        <w:rPr>
          <w:rFonts w:ascii="Times New Roman" w:hAnsi="Times New Roman"/>
          <w:smallCaps/>
        </w:rPr>
        <w:t>m</w:t>
      </w:r>
      <w:r>
        <w:rPr>
          <w:rFonts w:ascii="Times New Roman" w:hAnsi="Times New Roman" w:cs="Times New Roman"/>
        </w:rPr>
        <w:t xml:space="preserve"> KSCN, and 0.10 </w:t>
      </w:r>
      <w:r w:rsidR="00F915B4" w:rsidRPr="00A86642">
        <w:rPr>
          <w:rFonts w:ascii="Times New Roman" w:hAnsi="Times New Roman"/>
          <w:smallCaps/>
        </w:rPr>
        <w:t>m</w:t>
      </w:r>
      <w:r>
        <w:rPr>
          <w:rFonts w:ascii="Times New Roman" w:hAnsi="Times New Roman" w:cs="Times New Roman"/>
        </w:rPr>
        <w:t xml:space="preserve"> HNO</w:t>
      </w:r>
      <w:r>
        <w:rPr>
          <w:rFonts w:ascii="Times New Roman" w:hAnsi="Times New Roman" w:cs="Times New Roman"/>
          <w:vertAlign w:val="subscript"/>
        </w:rPr>
        <w:t>3</w:t>
      </w:r>
      <w:r>
        <w:rPr>
          <w:rFonts w:ascii="Times New Roman" w:hAnsi="Times New Roman" w:cs="Times New Roman"/>
        </w:rPr>
        <w:t xml:space="preserve"> solutions</w:t>
      </w:r>
      <w:r w:rsidR="000A68E2">
        <w:rPr>
          <w:rFonts w:ascii="Times New Roman" w:hAnsi="Times New Roman" w:cs="Times New Roman"/>
        </w:rPr>
        <w:t xml:space="preserve"> in </w:t>
      </w:r>
      <w:r w:rsidR="000A68E2" w:rsidRPr="0087770D">
        <w:rPr>
          <w:rFonts w:ascii="Times New Roman" w:hAnsi="Times New Roman" w:cs="Times New Roman"/>
          <w:b/>
        </w:rPr>
        <w:t>Table 3</w:t>
      </w:r>
      <w:r>
        <w:rPr>
          <w:rFonts w:ascii="Times New Roman" w:hAnsi="Times New Roman" w:cs="Times New Roman"/>
        </w:rPr>
        <w:t>.</w:t>
      </w:r>
      <w:commentRangeEnd w:id="28"/>
      <w:r w:rsidR="006F3589">
        <w:rPr>
          <w:rStyle w:val="CommentReference"/>
        </w:rPr>
        <w:commentReference w:id="28"/>
      </w:r>
    </w:p>
    <w:p w14:paraId="7D2FD3B6" w14:textId="339B8D70" w:rsidR="00AA2C0E" w:rsidRPr="00A72F26" w:rsidRDefault="00AA2C0E" w:rsidP="00A72F26">
      <w:pPr>
        <w:pStyle w:val="ListParagraph"/>
        <w:ind w:left="792"/>
        <w:rPr>
          <w:rFonts w:ascii="Times New Roman" w:hAnsi="Times New Roman"/>
          <w:b/>
          <w:sz w:val="28"/>
        </w:rPr>
      </w:pPr>
    </w:p>
    <w:p w14:paraId="76B4C887" w14:textId="0D5FC53C" w:rsidR="00A72F26" w:rsidRPr="00044A5C" w:rsidRDefault="00F22788" w:rsidP="00AA2C0E">
      <w:pPr>
        <w:pStyle w:val="ListParagraph"/>
        <w:numPr>
          <w:ilvl w:val="1"/>
          <w:numId w:val="15"/>
        </w:numPr>
        <w:rPr>
          <w:rFonts w:ascii="Times New Roman" w:hAnsi="Times New Roman"/>
          <w:b/>
          <w:sz w:val="28"/>
        </w:rPr>
      </w:pPr>
      <w:ins w:id="29" w:author="Jacob Roundy" w:date="2015-03-18T12:55:00Z">
        <w:r>
          <w:rPr>
            <w:rFonts w:ascii="Times New Roman" w:hAnsi="Times New Roman"/>
          </w:rPr>
          <w:t>Cover each tube with a finger and gently shake to mix</w:t>
        </w:r>
      </w:ins>
      <w:del w:id="30" w:author="Jacob Roundy" w:date="2015-03-18T12:55:00Z">
        <w:r w:rsidR="003E3BDA" w:rsidDel="00F22788">
          <w:rPr>
            <w:rFonts w:ascii="Times New Roman" w:hAnsi="Times New Roman"/>
          </w:rPr>
          <w:delText>Mix each solution well</w:delText>
        </w:r>
      </w:del>
      <w:ins w:id="31" w:author="Jacob Roundy" w:date="2015-03-18T12:55:00Z">
        <w:r>
          <w:rPr>
            <w:rFonts w:ascii="Times New Roman" w:hAnsi="Times New Roman"/>
          </w:rPr>
          <w:t xml:space="preserve">. </w:t>
        </w:r>
      </w:ins>
      <w:del w:id="32" w:author="Jacob Roundy" w:date="2015-03-18T12:55:00Z">
        <w:r w:rsidR="003E3BDA" w:rsidDel="00F22788">
          <w:rPr>
            <w:rFonts w:ascii="Times New Roman" w:hAnsi="Times New Roman"/>
          </w:rPr>
          <w:delText xml:space="preserve"> and a</w:delText>
        </w:r>
      </w:del>
      <w:ins w:id="33" w:author="Jacob Roundy" w:date="2015-03-18T12:55:00Z">
        <w:r>
          <w:rPr>
            <w:rFonts w:ascii="Times New Roman" w:hAnsi="Times New Roman"/>
          </w:rPr>
          <w:t>A</w:t>
        </w:r>
      </w:ins>
      <w:r w:rsidR="003E3BDA">
        <w:rPr>
          <w:rFonts w:ascii="Times New Roman" w:hAnsi="Times New Roman"/>
        </w:rPr>
        <w:t xml:space="preserve">llow them to stand for at least </w:t>
      </w:r>
      <w:r w:rsidR="000A68E2">
        <w:rPr>
          <w:rFonts w:ascii="Times New Roman" w:hAnsi="Times New Roman"/>
        </w:rPr>
        <w:t>10 min</w:t>
      </w:r>
      <w:r w:rsidR="003E3BDA">
        <w:rPr>
          <w:rFonts w:ascii="Times New Roman" w:hAnsi="Times New Roman"/>
        </w:rPr>
        <w:t>.</w:t>
      </w:r>
      <w:r w:rsidR="00272DDB">
        <w:rPr>
          <w:rFonts w:ascii="Times New Roman" w:hAnsi="Times New Roman"/>
        </w:rPr>
        <w:t xml:space="preserve"> This </w:t>
      </w:r>
      <w:r w:rsidR="00E6045C">
        <w:rPr>
          <w:rFonts w:ascii="Times New Roman" w:hAnsi="Times New Roman"/>
        </w:rPr>
        <w:t xml:space="preserve">resting period </w:t>
      </w:r>
      <w:r w:rsidR="00272DDB">
        <w:rPr>
          <w:rFonts w:ascii="Times New Roman" w:hAnsi="Times New Roman"/>
        </w:rPr>
        <w:t>ensures that the solutions are at chemical equilibrium.</w:t>
      </w:r>
      <w:r w:rsidR="00044A5C">
        <w:rPr>
          <w:rFonts w:ascii="Times New Roman" w:hAnsi="Times New Roman"/>
        </w:rPr>
        <w:br/>
      </w:r>
    </w:p>
    <w:p w14:paraId="60ED2207" w14:textId="73AE3FD3" w:rsidR="00044A5C" w:rsidRPr="00F0772A" w:rsidRDefault="00725F5E" w:rsidP="00AA2C0E">
      <w:pPr>
        <w:pStyle w:val="ListParagraph"/>
        <w:numPr>
          <w:ilvl w:val="1"/>
          <w:numId w:val="15"/>
        </w:numPr>
        <w:rPr>
          <w:rFonts w:ascii="Times New Roman" w:hAnsi="Times New Roman"/>
          <w:b/>
          <w:sz w:val="28"/>
        </w:rPr>
      </w:pPr>
      <w:r>
        <w:rPr>
          <w:rFonts w:ascii="Times New Roman" w:hAnsi="Times New Roman"/>
        </w:rPr>
        <w:t>Use a Pasteur pipe</w:t>
      </w:r>
      <w:r w:rsidR="000A68E2">
        <w:rPr>
          <w:rFonts w:ascii="Times New Roman" w:hAnsi="Times New Roman"/>
        </w:rPr>
        <w:t>t</w:t>
      </w:r>
      <w:r>
        <w:rPr>
          <w:rFonts w:ascii="Times New Roman" w:hAnsi="Times New Roman"/>
        </w:rPr>
        <w:t>t</w:t>
      </w:r>
      <w:r w:rsidR="000A68E2">
        <w:rPr>
          <w:rFonts w:ascii="Times New Roman" w:hAnsi="Times New Roman"/>
        </w:rPr>
        <w:t>e</w:t>
      </w:r>
      <w:r>
        <w:rPr>
          <w:rFonts w:ascii="Times New Roman" w:hAnsi="Times New Roman"/>
        </w:rPr>
        <w:t xml:space="preserve"> to transfer a small quantity of solution 6 to a cuvette. Ensure that the liquid level is above the path of the light beam in the spectrophotometer.</w:t>
      </w:r>
      <w:r w:rsidR="00F0772A">
        <w:rPr>
          <w:rFonts w:ascii="Times New Roman" w:hAnsi="Times New Roman"/>
        </w:rPr>
        <w:br/>
      </w:r>
    </w:p>
    <w:p w14:paraId="609D36BC" w14:textId="416ADDF6" w:rsidR="00F0772A" w:rsidRPr="00E83FA3" w:rsidRDefault="00F0772A" w:rsidP="00AA2C0E">
      <w:pPr>
        <w:pStyle w:val="ListParagraph"/>
        <w:numPr>
          <w:ilvl w:val="1"/>
          <w:numId w:val="15"/>
        </w:numPr>
        <w:rPr>
          <w:rFonts w:ascii="Times New Roman" w:hAnsi="Times New Roman"/>
          <w:b/>
          <w:sz w:val="28"/>
        </w:rPr>
      </w:pPr>
      <w:r>
        <w:rPr>
          <w:rFonts w:ascii="Times New Roman" w:hAnsi="Times New Roman"/>
        </w:rPr>
        <w:t xml:space="preserve">Acquire a spectrum and record the </w:t>
      </w:r>
      <w:r w:rsidRPr="00D90836">
        <w:rPr>
          <w:rFonts w:ascii="Symbol" w:hAnsi="Symbol"/>
        </w:rPr>
        <w:t></w:t>
      </w:r>
      <w:r w:rsidRPr="00D90836">
        <w:rPr>
          <w:rFonts w:ascii="Times New Roman" w:hAnsi="Times New Roman"/>
          <w:vertAlign w:val="subscript"/>
        </w:rPr>
        <w:t>max</w:t>
      </w:r>
      <w:r>
        <w:rPr>
          <w:rFonts w:ascii="Times New Roman" w:hAnsi="Times New Roman"/>
        </w:rPr>
        <w:t xml:space="preserve"> value and the absorbance at </w:t>
      </w:r>
      <w:r w:rsidRPr="00D90836">
        <w:rPr>
          <w:rFonts w:ascii="Symbol" w:hAnsi="Symbol"/>
        </w:rPr>
        <w:t></w:t>
      </w:r>
      <w:r w:rsidRPr="00D90836">
        <w:rPr>
          <w:rFonts w:ascii="Times New Roman" w:hAnsi="Times New Roman"/>
          <w:vertAlign w:val="subscript"/>
        </w:rPr>
        <w:t>max</w:t>
      </w:r>
      <w:r>
        <w:rPr>
          <w:rFonts w:ascii="Times New Roman" w:hAnsi="Times New Roman"/>
        </w:rPr>
        <w:t>.</w:t>
      </w:r>
      <w:r w:rsidR="00E83FA3">
        <w:rPr>
          <w:rFonts w:ascii="Times New Roman" w:hAnsi="Times New Roman"/>
        </w:rPr>
        <w:br/>
      </w:r>
    </w:p>
    <w:p w14:paraId="131C580E" w14:textId="686E1609" w:rsidR="00E83FA3" w:rsidRPr="00A37E93" w:rsidRDefault="00446500" w:rsidP="00AA2C0E">
      <w:pPr>
        <w:pStyle w:val="ListParagraph"/>
        <w:numPr>
          <w:ilvl w:val="1"/>
          <w:numId w:val="15"/>
        </w:numPr>
        <w:rPr>
          <w:rFonts w:ascii="Times New Roman" w:hAnsi="Times New Roman"/>
          <w:b/>
          <w:sz w:val="28"/>
        </w:rPr>
      </w:pPr>
      <w:ins w:id="34" w:author="Jacob Roundy" w:date="2015-03-18T12:23:00Z">
        <w:r>
          <w:rPr>
            <w:rFonts w:ascii="Times New Roman" w:hAnsi="Times New Roman"/>
          </w:rPr>
          <w:t xml:space="preserve">Multiple reactions with different initial concentrations of reactants can be studied to illustrate that </w:t>
        </w:r>
        <w:r w:rsidRPr="00FB2EBC">
          <w:rPr>
            <w:rFonts w:ascii="Times New Roman" w:hAnsi="Times New Roman"/>
            <w:i/>
          </w:rPr>
          <w:t>K</w:t>
        </w:r>
        <w:r>
          <w:rPr>
            <w:rFonts w:ascii="Times New Roman" w:hAnsi="Times New Roman"/>
          </w:rPr>
          <w:t xml:space="preserve"> does not depend on concentration. To determine </w:t>
        </w:r>
        <w:r w:rsidRPr="0054595B">
          <w:rPr>
            <w:rFonts w:ascii="Times New Roman" w:hAnsi="Times New Roman"/>
            <w:i/>
          </w:rPr>
          <w:t>K</w:t>
        </w:r>
        <w:r>
          <w:rPr>
            <w:rFonts w:ascii="Times New Roman" w:hAnsi="Times New Roman"/>
          </w:rPr>
          <w:t xml:space="preserve"> for different initial conditions, r</w:t>
        </w:r>
        <w:r w:rsidRPr="00572AED">
          <w:rPr>
            <w:rFonts w:ascii="Times New Roman" w:hAnsi="Times New Roman"/>
          </w:rPr>
          <w:t>epeat</w:t>
        </w:r>
      </w:ins>
      <w:del w:id="35" w:author="Jacob Roundy" w:date="2015-03-18T12:23:00Z">
        <w:r w:rsidR="00911E91" w:rsidDel="00446500">
          <w:rPr>
            <w:rFonts w:ascii="Times New Roman" w:hAnsi="Times New Roman"/>
          </w:rPr>
          <w:delText>R</w:delText>
        </w:r>
      </w:del>
      <w:del w:id="36" w:author="Jacob Roundy" w:date="2015-03-18T12:24:00Z">
        <w:r w:rsidR="00911E91" w:rsidDel="00446500">
          <w:rPr>
            <w:rFonts w:ascii="Times New Roman" w:hAnsi="Times New Roman"/>
          </w:rPr>
          <w:delText>epeat</w:delText>
        </w:r>
      </w:del>
      <w:r w:rsidR="00911E91">
        <w:rPr>
          <w:rFonts w:ascii="Times New Roman" w:hAnsi="Times New Roman"/>
        </w:rPr>
        <w:t xml:space="preserve"> </w:t>
      </w:r>
      <w:r w:rsidR="001D6E34">
        <w:rPr>
          <w:rFonts w:ascii="Times New Roman" w:hAnsi="Times New Roman"/>
        </w:rPr>
        <w:t>steps 2.3 and 2.4 for solutions 7 – 9.</w:t>
      </w:r>
    </w:p>
    <w:p w14:paraId="5E4A4746" w14:textId="77777777" w:rsidR="00662CCF" w:rsidRDefault="00662CCF">
      <w:pPr>
        <w:rPr>
          <w:rFonts w:ascii="Times New Roman" w:hAnsi="Times New Roman"/>
          <w:b/>
          <w:sz w:val="28"/>
        </w:rPr>
      </w:pPr>
    </w:p>
    <w:p w14:paraId="3115E56F" w14:textId="4776E63E" w:rsidR="000A68E2" w:rsidRDefault="00662CCF" w:rsidP="0087770D">
      <w:pPr>
        <w:spacing w:before="240"/>
        <w:rPr>
          <w:rFonts w:ascii="Times New Roman" w:eastAsia="Times New Roman" w:hAnsi="Times New Roman" w:cs="Times New Roman"/>
          <w:b/>
          <w:color w:val="000000"/>
        </w:rPr>
      </w:pPr>
      <w:r>
        <w:rPr>
          <w:rFonts w:ascii="Times New Roman" w:hAnsi="Times New Roman"/>
          <w:b/>
          <w:sz w:val="28"/>
        </w:rPr>
        <w:t xml:space="preserve">Representative </w:t>
      </w:r>
      <w:r w:rsidR="00B93C2B" w:rsidRPr="00710769">
        <w:rPr>
          <w:rFonts w:ascii="Times New Roman" w:hAnsi="Times New Roman"/>
          <w:b/>
          <w:sz w:val="28"/>
        </w:rPr>
        <w:t>Results</w:t>
      </w:r>
      <w:r w:rsidR="00710769" w:rsidRPr="00710769">
        <w:rPr>
          <w:rFonts w:ascii="Times New Roman" w:hAnsi="Times New Roman"/>
          <w:b/>
          <w:sz w:val="28"/>
        </w:rPr>
        <w:br/>
      </w:r>
      <w:r w:rsidR="00B31A1D" w:rsidRPr="0087770D">
        <w:rPr>
          <w:rFonts w:ascii="Times New Roman" w:hAnsi="Times New Roman"/>
          <w:b/>
        </w:rPr>
        <w:t xml:space="preserve">Table </w:t>
      </w:r>
      <w:r w:rsidR="000A68E2" w:rsidRPr="0087770D">
        <w:rPr>
          <w:rFonts w:ascii="Times New Roman" w:hAnsi="Times New Roman"/>
          <w:b/>
        </w:rPr>
        <w:t>4</w:t>
      </w:r>
      <w:r w:rsidR="00B31A1D">
        <w:rPr>
          <w:rFonts w:ascii="Times New Roman" w:hAnsi="Times New Roman"/>
        </w:rPr>
        <w:t xml:space="preserve"> lists the absorbance and </w:t>
      </w:r>
      <w:ins w:id="37" w:author="Michael Evans" w:date="2015-03-19T16:53:00Z">
        <w:r w:rsidR="005030B5">
          <w:rPr>
            <w:rFonts w:ascii="Times New Roman" w:hAnsi="Times New Roman"/>
          </w:rPr>
          <w:t xml:space="preserve">concentration </w:t>
        </w:r>
      </w:ins>
      <w:commentRangeStart w:id="38"/>
      <w:del w:id="39" w:author="Michael Evans" w:date="2015-03-19T16:53:00Z">
        <w:r w:rsidR="00B31A1D" w:rsidRPr="00D90836" w:rsidDel="005030B5">
          <w:rPr>
            <w:rFonts w:ascii="Symbol" w:hAnsi="Symbol"/>
          </w:rPr>
          <w:delText></w:delText>
        </w:r>
        <w:r w:rsidR="00B31A1D" w:rsidRPr="00D90836" w:rsidDel="005030B5">
          <w:rPr>
            <w:rFonts w:ascii="Times New Roman" w:hAnsi="Times New Roman"/>
            <w:vertAlign w:val="subscript"/>
          </w:rPr>
          <w:delText>max</w:delText>
        </w:r>
        <w:r w:rsidR="00B31A1D" w:rsidDel="005030B5">
          <w:rPr>
            <w:rFonts w:ascii="Times New Roman" w:hAnsi="Times New Roman"/>
          </w:rPr>
          <w:delText xml:space="preserve"> </w:delText>
        </w:r>
      </w:del>
      <w:r w:rsidR="00B31A1D">
        <w:rPr>
          <w:rFonts w:ascii="Times New Roman" w:hAnsi="Times New Roman"/>
        </w:rPr>
        <w:t xml:space="preserve">data </w:t>
      </w:r>
      <w:commentRangeEnd w:id="38"/>
      <w:r w:rsidR="006F3589">
        <w:rPr>
          <w:rStyle w:val="CommentReference"/>
        </w:rPr>
        <w:commentReference w:id="38"/>
      </w:r>
      <w:r w:rsidR="00B31A1D">
        <w:rPr>
          <w:rFonts w:ascii="Times New Roman" w:hAnsi="Times New Roman"/>
        </w:rPr>
        <w:t>for solutions 1 – 5.</w:t>
      </w:r>
      <w:r w:rsidR="00A538BE">
        <w:rPr>
          <w:rFonts w:ascii="Times New Roman" w:hAnsi="Times New Roman"/>
        </w:rPr>
        <w:t xml:space="preserve"> </w:t>
      </w:r>
      <w:r w:rsidR="00C03887">
        <w:rPr>
          <w:rFonts w:ascii="Times New Roman" w:hAnsi="Times New Roman"/>
        </w:rPr>
        <w:t>C</w:t>
      </w:r>
      <w:r w:rsidR="00A538BE">
        <w:rPr>
          <w:rFonts w:ascii="Times New Roman" w:hAnsi="Times New Roman"/>
        </w:rPr>
        <w:t>oncentrations of Fe(SCN)</w:t>
      </w:r>
      <w:r w:rsidR="00A538BE">
        <w:rPr>
          <w:rFonts w:ascii="Times New Roman" w:hAnsi="Times New Roman"/>
          <w:vertAlign w:val="superscript"/>
        </w:rPr>
        <w:t>2+</w:t>
      </w:r>
      <w:r w:rsidR="00A538BE">
        <w:rPr>
          <w:rFonts w:ascii="Times New Roman" w:hAnsi="Times New Roman"/>
        </w:rPr>
        <w:t xml:space="preserve"> were determined from initial concentration</w:t>
      </w:r>
      <w:r w:rsidR="00FB7063">
        <w:rPr>
          <w:rFonts w:ascii="Times New Roman" w:hAnsi="Times New Roman"/>
        </w:rPr>
        <w:t>s</w:t>
      </w:r>
      <w:r w:rsidR="00A538BE">
        <w:rPr>
          <w:rFonts w:ascii="Times New Roman" w:hAnsi="Times New Roman"/>
        </w:rPr>
        <w:t xml:space="preserve"> of Fe</w:t>
      </w:r>
      <w:r w:rsidR="00A538BE">
        <w:rPr>
          <w:rFonts w:ascii="Times New Roman" w:hAnsi="Times New Roman"/>
          <w:vertAlign w:val="superscript"/>
        </w:rPr>
        <w:t>3+</w:t>
      </w:r>
      <w:r w:rsidR="00A538BE">
        <w:rPr>
          <w:rFonts w:ascii="Times New Roman" w:hAnsi="Times New Roman"/>
        </w:rPr>
        <w:t xml:space="preserve"> under the assumption that </w:t>
      </w:r>
      <w:r w:rsidR="00697897">
        <w:rPr>
          <w:rFonts w:ascii="Times New Roman" w:hAnsi="Times New Roman"/>
        </w:rPr>
        <w:t>all of the Fe</w:t>
      </w:r>
      <w:r w:rsidR="00697897">
        <w:rPr>
          <w:rFonts w:ascii="Times New Roman" w:hAnsi="Times New Roman"/>
          <w:vertAlign w:val="superscript"/>
        </w:rPr>
        <w:t>3+</w:t>
      </w:r>
      <w:r w:rsidR="00697897">
        <w:rPr>
          <w:rFonts w:ascii="Times New Roman" w:hAnsi="Times New Roman"/>
        </w:rPr>
        <w:t xml:space="preserve"> is converted to Fe(SCN)</w:t>
      </w:r>
      <w:r w:rsidR="00697897">
        <w:rPr>
          <w:rFonts w:ascii="Times New Roman" w:hAnsi="Times New Roman"/>
          <w:vertAlign w:val="superscript"/>
        </w:rPr>
        <w:t>2+</w:t>
      </w:r>
      <w:r w:rsidR="00697897">
        <w:rPr>
          <w:rFonts w:ascii="Times New Roman" w:hAnsi="Times New Roman"/>
        </w:rPr>
        <w:t>.</w:t>
      </w:r>
      <w:r w:rsidR="00AA4E99">
        <w:rPr>
          <w:rFonts w:ascii="Times New Roman" w:hAnsi="Times New Roman"/>
        </w:rPr>
        <w:t xml:space="preserve"> A large excess of SCN</w:t>
      </w:r>
      <w:r w:rsidR="00AA4E99">
        <w:rPr>
          <w:rFonts w:ascii="Times New Roman" w:hAnsi="Times New Roman"/>
          <w:vertAlign w:val="superscript"/>
        </w:rPr>
        <w:t>–</w:t>
      </w:r>
      <w:r w:rsidR="00AA4E99">
        <w:rPr>
          <w:rFonts w:ascii="Times New Roman" w:hAnsi="Times New Roman"/>
        </w:rPr>
        <w:t xml:space="preserve"> was used in tubes 1 – 5 to ensure that this assumption holds true.</w:t>
      </w:r>
      <w:r w:rsidR="000A68E2" w:rsidRPr="00AA4E99" w:rsidDel="000A68E2">
        <w:rPr>
          <w:rFonts w:ascii="Times New Roman" w:hAnsi="Times New Roman"/>
        </w:rPr>
        <w:t xml:space="preserve"> </w:t>
      </w:r>
    </w:p>
    <w:p w14:paraId="046851C7" w14:textId="7D6BF002" w:rsidR="000A68E2" w:rsidRDefault="004C147D" w:rsidP="0087770D">
      <w:pPr>
        <w:spacing w:before="240"/>
        <w:rPr>
          <w:rFonts w:ascii="Times New Roman" w:hAnsi="Times New Roman"/>
        </w:rPr>
      </w:pPr>
      <w:r>
        <w:rPr>
          <w:rFonts w:ascii="Times New Roman" w:hAnsi="Times New Roman"/>
        </w:rPr>
        <w:lastRenderedPageBreak/>
        <w:t>The molarity [Fe(SCN)</w:t>
      </w:r>
      <w:r>
        <w:rPr>
          <w:rFonts w:ascii="Times New Roman" w:hAnsi="Times New Roman"/>
          <w:vertAlign w:val="superscript"/>
        </w:rPr>
        <w:t>2+</w:t>
      </w:r>
      <w:r>
        <w:rPr>
          <w:rFonts w:ascii="Times New Roman" w:hAnsi="Times New Roman"/>
        </w:rPr>
        <w:t>] and absorbance are plotte</w:t>
      </w:r>
      <w:r w:rsidR="000A68E2">
        <w:rPr>
          <w:rFonts w:ascii="Times New Roman" w:hAnsi="Times New Roman"/>
        </w:rPr>
        <w:t>d</w:t>
      </w:r>
      <w:r>
        <w:rPr>
          <w:rFonts w:ascii="Times New Roman" w:hAnsi="Times New Roman"/>
        </w:rPr>
        <w:t xml:space="preserve"> in</w:t>
      </w:r>
      <w:r w:rsidR="000A68E2">
        <w:rPr>
          <w:rFonts w:ascii="Times New Roman" w:hAnsi="Times New Roman"/>
        </w:rPr>
        <w:t xml:space="preserve"> </w:t>
      </w:r>
      <w:r w:rsidR="000A68E2" w:rsidRPr="0087770D">
        <w:rPr>
          <w:rFonts w:ascii="Times New Roman" w:hAnsi="Times New Roman"/>
          <w:b/>
        </w:rPr>
        <w:t>Figure 2</w:t>
      </w:r>
      <w:r>
        <w:rPr>
          <w:rFonts w:ascii="Times New Roman" w:hAnsi="Times New Roman"/>
        </w:rPr>
        <w:t>.</w:t>
      </w:r>
      <w:r w:rsidR="00EE7E41">
        <w:rPr>
          <w:rFonts w:ascii="Times New Roman" w:hAnsi="Times New Roman"/>
        </w:rPr>
        <w:t xml:space="preserve"> The measured absorbance</w:t>
      </w:r>
      <w:ins w:id="40" w:author="Jacob Roundy" w:date="2015-03-18T12:53:00Z">
        <w:r w:rsidR="00F22788">
          <w:rPr>
            <w:rFonts w:ascii="Times New Roman" w:hAnsi="Times New Roman"/>
          </w:rPr>
          <w:t>s</w:t>
        </w:r>
      </w:ins>
      <w:r w:rsidR="00EE7E41">
        <w:rPr>
          <w:rFonts w:ascii="Times New Roman" w:hAnsi="Times New Roman"/>
        </w:rPr>
        <w:t xml:space="preserve"> agree</w:t>
      </w:r>
      <w:r w:rsidR="000A68E2">
        <w:rPr>
          <w:rFonts w:ascii="Times New Roman" w:hAnsi="Times New Roman"/>
        </w:rPr>
        <w:t>s</w:t>
      </w:r>
      <w:r w:rsidR="00EE7E41">
        <w:rPr>
          <w:rFonts w:ascii="Times New Roman" w:hAnsi="Times New Roman"/>
        </w:rPr>
        <w:t xml:space="preserve"> well with Beer’s law.</w:t>
      </w:r>
    </w:p>
    <w:p w14:paraId="3DC2E4B2" w14:textId="7194A2EE" w:rsidR="0080259B" w:rsidRPr="00517D83" w:rsidRDefault="00CE3F11" w:rsidP="0087770D">
      <w:pPr>
        <w:spacing w:before="240"/>
        <w:rPr>
          <w:ins w:id="41" w:author="Michael Evans" w:date="2015-03-19T17:05:00Z"/>
          <w:rFonts w:ascii="Times New Roman" w:hAnsi="Times New Roman"/>
        </w:rPr>
      </w:pPr>
      <w:r w:rsidRPr="0087770D">
        <w:rPr>
          <w:rFonts w:ascii="Times New Roman" w:hAnsi="Times New Roman"/>
          <w:b/>
        </w:rPr>
        <w:t xml:space="preserve">Table </w:t>
      </w:r>
      <w:r w:rsidR="000A68E2" w:rsidRPr="0087770D">
        <w:rPr>
          <w:rFonts w:ascii="Times New Roman" w:hAnsi="Times New Roman"/>
          <w:b/>
        </w:rPr>
        <w:t>5</w:t>
      </w:r>
      <w:r>
        <w:rPr>
          <w:rFonts w:ascii="Times New Roman" w:hAnsi="Times New Roman"/>
        </w:rPr>
        <w:t xml:space="preserve"> lists measured absorbance</w:t>
      </w:r>
      <w:ins w:id="42" w:author="Jacob Roundy" w:date="2015-03-18T12:53:00Z">
        <w:r w:rsidR="00F22788">
          <w:rPr>
            <w:rFonts w:ascii="Times New Roman" w:hAnsi="Times New Roman"/>
          </w:rPr>
          <w:t>s</w:t>
        </w:r>
      </w:ins>
      <w:r>
        <w:rPr>
          <w:rFonts w:ascii="Times New Roman" w:hAnsi="Times New Roman"/>
        </w:rPr>
        <w:t xml:space="preserve"> and calculated </w:t>
      </w:r>
      <w:r>
        <w:rPr>
          <w:rFonts w:ascii="Times New Roman" w:hAnsi="Times New Roman"/>
          <w:i/>
        </w:rPr>
        <w:t>K</w:t>
      </w:r>
      <w:r>
        <w:rPr>
          <w:rFonts w:ascii="Times New Roman" w:hAnsi="Times New Roman"/>
        </w:rPr>
        <w:t xml:space="preserve"> values for tubes 6 – 9.</w:t>
      </w:r>
      <w:r w:rsidR="00A60861">
        <w:rPr>
          <w:rFonts w:ascii="Times New Roman" w:hAnsi="Times New Roman"/>
        </w:rPr>
        <w:t xml:space="preserve"> </w:t>
      </w:r>
      <w:commentRangeStart w:id="43"/>
      <w:del w:id="44" w:author="Michael Evans" w:date="2015-03-19T17:02:00Z">
        <w:r w:rsidR="00A60861" w:rsidRPr="008F4D1B" w:rsidDel="008F4D1B">
          <w:rPr>
            <w:rFonts w:ascii="Times New Roman" w:hAnsi="Times New Roman"/>
            <w:i/>
            <w:rPrChange w:id="45" w:author="Michael Evans" w:date="2015-03-19T17:02:00Z">
              <w:rPr>
                <w:rFonts w:ascii="Times New Roman" w:hAnsi="Times New Roman"/>
              </w:rPr>
            </w:rPrChange>
          </w:rPr>
          <w:delText>Equilibrium concentrations of Fe</w:delText>
        </w:r>
        <w:r w:rsidR="00A60861" w:rsidRPr="008F4D1B" w:rsidDel="008F4D1B">
          <w:rPr>
            <w:rFonts w:ascii="Times New Roman" w:hAnsi="Times New Roman"/>
            <w:i/>
            <w:vertAlign w:val="superscript"/>
            <w:rPrChange w:id="46" w:author="Michael Evans" w:date="2015-03-19T17:02:00Z">
              <w:rPr>
                <w:rFonts w:ascii="Times New Roman" w:hAnsi="Times New Roman"/>
                <w:vertAlign w:val="superscript"/>
              </w:rPr>
            </w:rPrChange>
          </w:rPr>
          <w:delText>3+</w:delText>
        </w:r>
        <w:r w:rsidR="00A60861" w:rsidRPr="008F4D1B" w:rsidDel="008F4D1B">
          <w:rPr>
            <w:rFonts w:ascii="Times New Roman" w:hAnsi="Times New Roman"/>
            <w:i/>
            <w:rPrChange w:id="47" w:author="Michael Evans" w:date="2015-03-19T17:02:00Z">
              <w:rPr>
                <w:rFonts w:ascii="Times New Roman" w:hAnsi="Times New Roman"/>
              </w:rPr>
            </w:rPrChange>
          </w:rPr>
          <w:delText xml:space="preserve"> and SCN</w:delText>
        </w:r>
        <w:r w:rsidR="00A60861" w:rsidRPr="008F4D1B" w:rsidDel="008F4D1B">
          <w:rPr>
            <w:rFonts w:ascii="Times New Roman" w:hAnsi="Times New Roman"/>
            <w:i/>
            <w:vertAlign w:val="superscript"/>
            <w:rPrChange w:id="48" w:author="Michael Evans" w:date="2015-03-19T17:02:00Z">
              <w:rPr>
                <w:rFonts w:ascii="Times New Roman" w:hAnsi="Times New Roman"/>
                <w:vertAlign w:val="superscript"/>
              </w:rPr>
            </w:rPrChange>
          </w:rPr>
          <w:delText>–</w:delText>
        </w:r>
        <w:r w:rsidR="00A60861" w:rsidRPr="008F4D1B" w:rsidDel="008F4D1B">
          <w:rPr>
            <w:rFonts w:ascii="Times New Roman" w:hAnsi="Times New Roman"/>
            <w:i/>
            <w:rPrChange w:id="49" w:author="Michael Evans" w:date="2015-03-19T17:02:00Z">
              <w:rPr>
                <w:rFonts w:ascii="Times New Roman" w:hAnsi="Times New Roman"/>
              </w:rPr>
            </w:rPrChange>
          </w:rPr>
          <w:delText xml:space="preserve"> were calculated by subtracting the me</w:delText>
        </w:r>
        <w:r w:rsidR="004139B7" w:rsidRPr="008F4D1B" w:rsidDel="008F4D1B">
          <w:rPr>
            <w:rFonts w:ascii="Times New Roman" w:hAnsi="Times New Roman"/>
            <w:i/>
            <w:rPrChange w:id="50" w:author="Michael Evans" w:date="2015-03-19T17:02:00Z">
              <w:rPr>
                <w:rFonts w:ascii="Times New Roman" w:hAnsi="Times New Roman"/>
              </w:rPr>
            </w:rPrChange>
          </w:rPr>
          <w:delText>asured concentration of Fe(SCN)</w:delText>
        </w:r>
        <w:r w:rsidR="004139B7" w:rsidRPr="008F4D1B" w:rsidDel="008F4D1B">
          <w:rPr>
            <w:rFonts w:ascii="Times New Roman" w:hAnsi="Times New Roman"/>
            <w:i/>
            <w:vertAlign w:val="superscript"/>
            <w:rPrChange w:id="51" w:author="Michael Evans" w:date="2015-03-19T17:02:00Z">
              <w:rPr>
                <w:rFonts w:ascii="Times New Roman" w:hAnsi="Times New Roman"/>
                <w:vertAlign w:val="superscript"/>
              </w:rPr>
            </w:rPrChange>
          </w:rPr>
          <w:delText>2+</w:delText>
        </w:r>
        <w:r w:rsidR="004139B7" w:rsidRPr="008F4D1B" w:rsidDel="008F4D1B">
          <w:rPr>
            <w:rFonts w:ascii="Times New Roman" w:hAnsi="Times New Roman"/>
            <w:i/>
            <w:rPrChange w:id="52" w:author="Michael Evans" w:date="2015-03-19T17:02:00Z">
              <w:rPr>
                <w:rFonts w:ascii="Times New Roman" w:hAnsi="Times New Roman"/>
              </w:rPr>
            </w:rPrChange>
          </w:rPr>
          <w:delText xml:space="preserve"> from the initial concentrations of Fe</w:delText>
        </w:r>
        <w:r w:rsidR="004139B7" w:rsidRPr="008F4D1B" w:rsidDel="008F4D1B">
          <w:rPr>
            <w:rFonts w:ascii="Times New Roman" w:hAnsi="Times New Roman"/>
            <w:i/>
            <w:vertAlign w:val="superscript"/>
            <w:rPrChange w:id="53" w:author="Michael Evans" w:date="2015-03-19T17:02:00Z">
              <w:rPr>
                <w:rFonts w:ascii="Times New Roman" w:hAnsi="Times New Roman"/>
                <w:vertAlign w:val="superscript"/>
              </w:rPr>
            </w:rPrChange>
          </w:rPr>
          <w:delText>3+</w:delText>
        </w:r>
        <w:r w:rsidR="004139B7" w:rsidRPr="008F4D1B" w:rsidDel="008F4D1B">
          <w:rPr>
            <w:rFonts w:ascii="Times New Roman" w:hAnsi="Times New Roman"/>
            <w:i/>
            <w:rPrChange w:id="54" w:author="Michael Evans" w:date="2015-03-19T17:02:00Z">
              <w:rPr>
                <w:rFonts w:ascii="Times New Roman" w:hAnsi="Times New Roman"/>
              </w:rPr>
            </w:rPrChange>
          </w:rPr>
          <w:delText xml:space="preserve"> and SCN</w:delText>
        </w:r>
        <w:r w:rsidR="004139B7" w:rsidRPr="008F4D1B" w:rsidDel="008F4D1B">
          <w:rPr>
            <w:rFonts w:ascii="Times New Roman" w:hAnsi="Times New Roman"/>
            <w:i/>
            <w:vertAlign w:val="superscript"/>
            <w:rPrChange w:id="55" w:author="Michael Evans" w:date="2015-03-19T17:02:00Z">
              <w:rPr>
                <w:rFonts w:ascii="Times New Roman" w:hAnsi="Times New Roman"/>
                <w:vertAlign w:val="superscript"/>
              </w:rPr>
            </w:rPrChange>
          </w:rPr>
          <w:delText>–</w:delText>
        </w:r>
        <w:r w:rsidR="004139B7" w:rsidRPr="008F4D1B" w:rsidDel="008F4D1B">
          <w:rPr>
            <w:rFonts w:ascii="Times New Roman" w:hAnsi="Times New Roman"/>
            <w:i/>
            <w:rPrChange w:id="56" w:author="Michael Evans" w:date="2015-03-19T17:02:00Z">
              <w:rPr>
                <w:rFonts w:ascii="Times New Roman" w:hAnsi="Times New Roman"/>
              </w:rPr>
            </w:rPrChange>
          </w:rPr>
          <w:delText>.</w:delText>
        </w:r>
        <w:commentRangeEnd w:id="43"/>
        <w:r w:rsidR="001B386A" w:rsidRPr="008F4D1B" w:rsidDel="008F4D1B">
          <w:rPr>
            <w:rStyle w:val="CommentReference"/>
            <w:i/>
            <w:rPrChange w:id="57" w:author="Michael Evans" w:date="2015-03-19T17:02:00Z">
              <w:rPr>
                <w:rStyle w:val="CommentReference"/>
              </w:rPr>
            </w:rPrChange>
          </w:rPr>
          <w:commentReference w:id="43"/>
        </w:r>
      </w:del>
      <w:ins w:id="58" w:author="Michael Evans" w:date="2015-03-19T17:02:00Z">
        <w:r w:rsidR="008F4D1B">
          <w:rPr>
            <w:rFonts w:ascii="Times New Roman" w:hAnsi="Times New Roman"/>
            <w:i/>
          </w:rPr>
          <w:t>K</w:t>
        </w:r>
        <w:r w:rsidR="008F4D1B">
          <w:rPr>
            <w:rFonts w:ascii="Times New Roman" w:hAnsi="Times New Roman"/>
          </w:rPr>
          <w:t xml:space="preserve"> values were determined using the ICE table method.</w:t>
        </w:r>
      </w:ins>
      <w:ins w:id="59" w:author="Michael Evans" w:date="2015-03-19T17:03:00Z">
        <w:r w:rsidR="00E76A7D">
          <w:rPr>
            <w:rFonts w:ascii="Times New Roman" w:hAnsi="Times New Roman"/>
          </w:rPr>
          <w:t xml:space="preserve"> Initial </w:t>
        </w:r>
      </w:ins>
      <w:ins w:id="60" w:author="Michael Evans" w:date="2015-03-19T17:04:00Z">
        <w:r w:rsidR="001322A4">
          <w:rPr>
            <w:rFonts w:ascii="Times New Roman" w:hAnsi="Times New Roman"/>
          </w:rPr>
          <w:t xml:space="preserve">reactant </w:t>
        </w:r>
      </w:ins>
      <w:ins w:id="61" w:author="Michael Evans" w:date="2015-03-19T17:03:00Z">
        <w:r w:rsidR="00E76A7D">
          <w:rPr>
            <w:rFonts w:ascii="Times New Roman" w:hAnsi="Times New Roman"/>
          </w:rPr>
          <w:t>concentrations were based on the known molarities of Fe</w:t>
        </w:r>
        <w:r w:rsidR="00E76A7D">
          <w:rPr>
            <w:rFonts w:ascii="Times New Roman" w:hAnsi="Times New Roman"/>
            <w:vertAlign w:val="superscript"/>
          </w:rPr>
          <w:t>3+</w:t>
        </w:r>
        <w:r w:rsidR="00E76A7D">
          <w:rPr>
            <w:rFonts w:ascii="Times New Roman" w:hAnsi="Times New Roman"/>
          </w:rPr>
          <w:t xml:space="preserve"> and SCN</w:t>
        </w:r>
        <w:r w:rsidR="00E76A7D" w:rsidRPr="00E76A7D">
          <w:rPr>
            <w:rFonts w:ascii="Times New Roman" w:hAnsi="Times New Roman"/>
            <w:vertAlign w:val="superscript"/>
            <w:rPrChange w:id="62" w:author="Michael Evans" w:date="2015-03-19T17:03:00Z">
              <w:rPr>
                <w:rFonts w:ascii="Times New Roman" w:hAnsi="Times New Roman"/>
              </w:rPr>
            </w:rPrChange>
          </w:rPr>
          <w:t>–</w:t>
        </w:r>
        <w:r w:rsidR="00E76A7D">
          <w:rPr>
            <w:rFonts w:ascii="Times New Roman" w:hAnsi="Times New Roman"/>
          </w:rPr>
          <w:t xml:space="preserve"> in the reactant solutions and the total volume of the reaction (10 ml)</w:t>
        </w:r>
        <w:r w:rsidR="003E1DFF">
          <w:rPr>
            <w:rFonts w:ascii="Times New Roman" w:hAnsi="Times New Roman"/>
          </w:rPr>
          <w:t>.</w:t>
        </w:r>
        <w:r w:rsidR="001322A4">
          <w:rPr>
            <w:rFonts w:ascii="Times New Roman" w:hAnsi="Times New Roman"/>
          </w:rPr>
          <w:t xml:space="preserve"> The equilibrium concentration of Fe(SCN)</w:t>
        </w:r>
      </w:ins>
      <w:ins w:id="63" w:author="Michael Evans" w:date="2015-03-19T17:04:00Z">
        <w:r w:rsidR="001322A4">
          <w:rPr>
            <w:rFonts w:ascii="Times New Roman" w:hAnsi="Times New Roman"/>
            <w:vertAlign w:val="superscript"/>
          </w:rPr>
          <w:t>2+</w:t>
        </w:r>
        <w:r w:rsidR="001322A4">
          <w:rPr>
            <w:rFonts w:ascii="Times New Roman" w:hAnsi="Times New Roman"/>
          </w:rPr>
          <w:t xml:space="preserve"> was determined by dividing measured absorbance by the molar absorptivity of Fe(SCN)</w:t>
        </w:r>
        <w:r w:rsidR="001322A4">
          <w:rPr>
            <w:rFonts w:ascii="Times New Roman" w:hAnsi="Times New Roman"/>
            <w:vertAlign w:val="superscript"/>
          </w:rPr>
          <w:t>2+</w:t>
        </w:r>
        <w:r w:rsidR="001322A4">
          <w:rPr>
            <w:rFonts w:ascii="Times New Roman" w:hAnsi="Times New Roman"/>
          </w:rPr>
          <w:t>.</w:t>
        </w:r>
        <w:r w:rsidR="004A5739">
          <w:rPr>
            <w:rFonts w:ascii="Times New Roman" w:hAnsi="Times New Roman"/>
          </w:rPr>
          <w:t xml:space="preserve"> Because all of the product was formed from the 1:1 reaction of Fe</w:t>
        </w:r>
      </w:ins>
      <w:ins w:id="64" w:author="Michael Evans" w:date="2015-03-19T17:05:00Z">
        <w:r w:rsidR="004A5739">
          <w:rPr>
            <w:rFonts w:ascii="Times New Roman" w:hAnsi="Times New Roman"/>
            <w:vertAlign w:val="superscript"/>
          </w:rPr>
          <w:t>3+</w:t>
        </w:r>
        <w:r w:rsidR="004A5739">
          <w:rPr>
            <w:rFonts w:ascii="Times New Roman" w:hAnsi="Times New Roman"/>
          </w:rPr>
          <w:t xml:space="preserve"> and SCN</w:t>
        </w:r>
        <w:r w:rsidR="004A5739" w:rsidRPr="004A5739">
          <w:rPr>
            <w:rFonts w:ascii="Times New Roman" w:hAnsi="Times New Roman"/>
            <w:vertAlign w:val="superscript"/>
            <w:rPrChange w:id="65" w:author="Michael Evans" w:date="2015-03-19T17:05:00Z">
              <w:rPr>
                <w:rFonts w:ascii="Times New Roman" w:hAnsi="Times New Roman"/>
              </w:rPr>
            </w:rPrChange>
          </w:rPr>
          <w:t>–</w:t>
        </w:r>
        <w:r w:rsidR="004A5739">
          <w:rPr>
            <w:rFonts w:ascii="Times New Roman" w:hAnsi="Times New Roman"/>
          </w:rPr>
          <w:t>, the equilibrium concentration of Fe(SCN)</w:t>
        </w:r>
        <w:r w:rsidR="004A5739">
          <w:rPr>
            <w:rFonts w:ascii="Times New Roman" w:hAnsi="Times New Roman"/>
            <w:vertAlign w:val="superscript"/>
          </w:rPr>
          <w:t>2+</w:t>
        </w:r>
        <w:r w:rsidR="004A5739">
          <w:rPr>
            <w:rFonts w:ascii="Times New Roman" w:hAnsi="Times New Roman"/>
          </w:rPr>
          <w:t xml:space="preserve"> corresponds to the </w:t>
        </w:r>
        <w:r w:rsidR="004A5739">
          <w:rPr>
            <w:rFonts w:ascii="Times New Roman" w:hAnsi="Times New Roman"/>
            <w:i/>
          </w:rPr>
          <w:t>decreases</w:t>
        </w:r>
        <w:r w:rsidR="004A5739">
          <w:rPr>
            <w:rFonts w:ascii="Times New Roman" w:hAnsi="Times New Roman"/>
          </w:rPr>
          <w:t xml:space="preserve"> in concentration of the reactants.</w:t>
        </w:r>
      </w:ins>
      <w:ins w:id="66" w:author="Michael Evans" w:date="2015-03-19T17:06:00Z">
        <w:r w:rsidR="00517D83">
          <w:rPr>
            <w:rFonts w:ascii="Times New Roman" w:hAnsi="Times New Roman"/>
          </w:rPr>
          <w:t xml:space="preserve"> </w:t>
        </w:r>
        <w:r w:rsidR="00517D83">
          <w:rPr>
            <w:rFonts w:ascii="Times New Roman" w:hAnsi="Times New Roman"/>
            <w:b/>
          </w:rPr>
          <w:t>Table 6</w:t>
        </w:r>
        <w:r w:rsidR="00517D83">
          <w:rPr>
            <w:rFonts w:ascii="Times New Roman" w:hAnsi="Times New Roman"/>
          </w:rPr>
          <w:t xml:space="preserve"> shows the process for test tube </w:t>
        </w:r>
      </w:ins>
      <w:ins w:id="67" w:author="Michael Evans" w:date="2015-03-19T17:07:00Z">
        <w:r w:rsidR="00517D83">
          <w:rPr>
            <w:rFonts w:ascii="Times New Roman" w:hAnsi="Times New Roman"/>
          </w:rPr>
          <w:t>6.</w:t>
        </w:r>
      </w:ins>
    </w:p>
    <w:p w14:paraId="5C40DE86" w14:textId="5A8498DD" w:rsidR="00517D83" w:rsidDel="00D90145" w:rsidRDefault="00D90145" w:rsidP="0087770D">
      <w:pPr>
        <w:spacing w:before="240"/>
        <w:rPr>
          <w:del w:id="68" w:author="Michael Evans" w:date="2015-03-19T17:06:00Z"/>
          <w:rFonts w:ascii="Times New Roman" w:hAnsi="Times New Roman"/>
        </w:rPr>
      </w:pPr>
      <w:ins w:id="69" w:author="Michael Evans" w:date="2015-03-19T17:13:00Z">
        <w:r>
          <w:rPr>
            <w:rFonts w:ascii="Times New Roman" w:hAnsi="Times New Roman"/>
          </w:rPr>
          <w:t>The equilibrium constant is calculated from the concentrations in the equilibrium row. For test tube 6,</w:t>
        </w:r>
      </w:ins>
    </w:p>
    <w:p w14:paraId="4FCFB9B9" w14:textId="77777777" w:rsidR="00D90145" w:rsidRDefault="00D90145" w:rsidP="0087770D">
      <w:pPr>
        <w:spacing w:before="240"/>
        <w:rPr>
          <w:ins w:id="70" w:author="Michael Evans" w:date="2015-03-19T17:13:00Z"/>
          <w:rFonts w:ascii="Times New Roman" w:hAnsi="Times New Roman"/>
        </w:rPr>
      </w:pPr>
    </w:p>
    <w:p w14:paraId="6AD417AA" w14:textId="0CFAD315" w:rsidR="00D90145" w:rsidRPr="004A5739" w:rsidRDefault="00560BE8">
      <w:pPr>
        <w:spacing w:before="240"/>
        <w:jc w:val="center"/>
        <w:rPr>
          <w:ins w:id="71" w:author="Michael Evans" w:date="2015-03-19T17:13:00Z"/>
          <w:rFonts w:ascii="Times New Roman" w:hAnsi="Times New Roman"/>
        </w:rPr>
        <w:pPrChange w:id="72" w:author="Michael Evans" w:date="2015-03-19T17:14:00Z">
          <w:pPr>
            <w:spacing w:before="240"/>
          </w:pPr>
        </w:pPrChange>
      </w:pPr>
      <w:ins w:id="73" w:author="Michael Evans" w:date="2015-03-19T17:14:00Z">
        <w:r>
          <w:rPr>
            <w:rFonts w:ascii="Times New Roman" w:hAnsi="Times New Roman"/>
            <w:noProof/>
          </w:rPr>
          <w:drawing>
            <wp:inline distT="0" distB="0" distL="0" distR="0" wp14:anchorId="560028FE" wp14:editId="30F6F3FC">
              <wp:extent cx="1816100" cy="393700"/>
              <wp:effectExtent l="0" t="0" r="12700" b="1270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6100" cy="393700"/>
                      </a:xfrm>
                      <a:prstGeom prst="rect">
                        <a:avLst/>
                      </a:prstGeom>
                      <a:noFill/>
                      <a:ln>
                        <a:noFill/>
                      </a:ln>
                    </pic:spPr>
                  </pic:pic>
                </a:graphicData>
              </a:graphic>
            </wp:inline>
          </w:drawing>
        </w:r>
      </w:ins>
    </w:p>
    <w:p w14:paraId="575C7938" w14:textId="387363A8" w:rsidR="002C08B2" w:rsidRPr="00A666FD" w:rsidRDefault="00A666FD" w:rsidP="0087770D">
      <w:pPr>
        <w:spacing w:before="240"/>
        <w:rPr>
          <w:rFonts w:ascii="Times New Roman" w:hAnsi="Times New Roman"/>
        </w:rPr>
      </w:pPr>
      <w:r>
        <w:rPr>
          <w:rFonts w:ascii="Times New Roman" w:hAnsi="Times New Roman"/>
        </w:rPr>
        <w:t xml:space="preserve">The mean </w:t>
      </w:r>
      <w:r>
        <w:rPr>
          <w:rFonts w:ascii="Times New Roman" w:hAnsi="Times New Roman"/>
          <w:i/>
        </w:rPr>
        <w:t>K</w:t>
      </w:r>
      <w:r>
        <w:rPr>
          <w:rFonts w:ascii="Times New Roman" w:hAnsi="Times New Roman"/>
        </w:rPr>
        <w:t xml:space="preserve"> value was 147 ± 11, illustrating that </w:t>
      </w:r>
      <w:r>
        <w:rPr>
          <w:rFonts w:ascii="Times New Roman" w:hAnsi="Times New Roman"/>
          <w:i/>
        </w:rPr>
        <w:t>K</w:t>
      </w:r>
      <w:r>
        <w:rPr>
          <w:rFonts w:ascii="Times New Roman" w:hAnsi="Times New Roman"/>
        </w:rPr>
        <w:t xml:space="preserve"> is roughly constant over the range of concentrations studied.</w:t>
      </w:r>
    </w:p>
    <w:p w14:paraId="629D2CC2" w14:textId="77777777" w:rsidR="00662CCF" w:rsidRDefault="00662CCF">
      <w:pPr>
        <w:rPr>
          <w:rFonts w:ascii="Times New Roman" w:hAnsi="Times New Roman"/>
          <w:b/>
          <w:sz w:val="28"/>
        </w:rPr>
      </w:pPr>
    </w:p>
    <w:p w14:paraId="449A7B3D" w14:textId="2F14D6FF" w:rsidR="0031638B" w:rsidRDefault="00B93C2B">
      <w:pPr>
        <w:rPr>
          <w:rFonts w:ascii="Times New Roman" w:hAnsi="Times New Roman"/>
        </w:rPr>
      </w:pPr>
      <w:commentRangeStart w:id="74"/>
      <w:r w:rsidRPr="00710769">
        <w:rPr>
          <w:rFonts w:ascii="Times New Roman" w:hAnsi="Times New Roman"/>
          <w:b/>
          <w:sz w:val="28"/>
        </w:rPr>
        <w:t>Applications</w:t>
      </w:r>
      <w:commentRangeEnd w:id="74"/>
      <w:r w:rsidR="00C45D72">
        <w:rPr>
          <w:rStyle w:val="CommentReference"/>
        </w:rPr>
        <w:commentReference w:id="74"/>
      </w:r>
      <w:r w:rsidR="00710769" w:rsidRPr="00710769">
        <w:rPr>
          <w:rFonts w:ascii="Times New Roman" w:hAnsi="Times New Roman"/>
          <w:b/>
          <w:sz w:val="28"/>
        </w:rPr>
        <w:br/>
      </w:r>
      <w:r w:rsidR="00662D52">
        <w:rPr>
          <w:rFonts w:ascii="Times New Roman" w:hAnsi="Times New Roman"/>
        </w:rPr>
        <w:t xml:space="preserve">The equilibrium constant provides useful information about the extent to which a reaction will proceed to </w:t>
      </w:r>
      <w:r w:rsidR="00F0330D">
        <w:rPr>
          <w:rFonts w:ascii="Times New Roman" w:hAnsi="Times New Roman"/>
        </w:rPr>
        <w:t xml:space="preserve">form </w:t>
      </w:r>
      <w:r w:rsidR="00662D52">
        <w:rPr>
          <w:rFonts w:ascii="Times New Roman" w:hAnsi="Times New Roman"/>
        </w:rPr>
        <w:t>products</w:t>
      </w:r>
      <w:r w:rsidR="003003C4">
        <w:rPr>
          <w:rFonts w:ascii="Times New Roman" w:hAnsi="Times New Roman"/>
        </w:rPr>
        <w:t xml:space="preserve"> over time</w:t>
      </w:r>
      <w:r w:rsidR="00662D52">
        <w:rPr>
          <w:rFonts w:ascii="Times New Roman" w:hAnsi="Times New Roman"/>
        </w:rPr>
        <w:t>.</w:t>
      </w:r>
      <w:r w:rsidR="003003C4">
        <w:rPr>
          <w:rFonts w:ascii="Times New Roman" w:hAnsi="Times New Roman"/>
        </w:rPr>
        <w:t xml:space="preserve"> Reactions with a large value of </w:t>
      </w:r>
      <w:r w:rsidR="003003C4">
        <w:rPr>
          <w:rFonts w:ascii="Times New Roman" w:hAnsi="Times New Roman"/>
          <w:i/>
        </w:rPr>
        <w:t>K</w:t>
      </w:r>
      <w:r w:rsidR="009170CF">
        <w:rPr>
          <w:rFonts w:ascii="Times New Roman" w:hAnsi="Times New Roman"/>
        </w:rPr>
        <w:t>, much larger than 1,</w:t>
      </w:r>
      <w:r w:rsidR="003003C4">
        <w:rPr>
          <w:rFonts w:ascii="Times New Roman" w:hAnsi="Times New Roman"/>
        </w:rPr>
        <w:t xml:space="preserve"> will form products nearly complete given enough time</w:t>
      </w:r>
      <w:r w:rsidR="00783318">
        <w:rPr>
          <w:rFonts w:ascii="Times New Roman" w:hAnsi="Times New Roman"/>
        </w:rPr>
        <w:t xml:space="preserve"> (</w:t>
      </w:r>
      <w:r w:rsidR="00783318" w:rsidRPr="0087770D">
        <w:rPr>
          <w:rFonts w:ascii="Times New Roman" w:hAnsi="Times New Roman"/>
          <w:b/>
        </w:rPr>
        <w:t>Figure 3</w:t>
      </w:r>
      <w:r w:rsidR="00783318">
        <w:rPr>
          <w:rFonts w:ascii="Times New Roman" w:hAnsi="Times New Roman"/>
        </w:rPr>
        <w:t>)</w:t>
      </w:r>
      <w:r w:rsidR="003003C4">
        <w:rPr>
          <w:rFonts w:ascii="Times New Roman" w:hAnsi="Times New Roman"/>
        </w:rPr>
        <w:t>.</w:t>
      </w:r>
      <w:r w:rsidR="00514286">
        <w:rPr>
          <w:rFonts w:ascii="Times New Roman" w:hAnsi="Times New Roman"/>
        </w:rPr>
        <w:t xml:space="preserve"> Reactions with a value </w:t>
      </w:r>
      <w:r w:rsidR="00F0330D">
        <w:rPr>
          <w:rFonts w:ascii="Times New Roman" w:hAnsi="Times New Roman"/>
        </w:rPr>
        <w:t>of</w:t>
      </w:r>
      <w:r w:rsidR="00514286">
        <w:rPr>
          <w:rFonts w:ascii="Times New Roman" w:hAnsi="Times New Roman"/>
        </w:rPr>
        <w:t xml:space="preserve"> </w:t>
      </w:r>
      <w:r w:rsidR="00514286">
        <w:rPr>
          <w:rFonts w:ascii="Times New Roman" w:hAnsi="Times New Roman"/>
          <w:i/>
        </w:rPr>
        <w:t>K</w:t>
      </w:r>
      <w:r w:rsidR="00514286">
        <w:rPr>
          <w:rFonts w:ascii="Times New Roman" w:hAnsi="Times New Roman"/>
        </w:rPr>
        <w:t xml:space="preserve"> less than 1 will </w:t>
      </w:r>
      <w:r w:rsidR="00B72B29">
        <w:rPr>
          <w:rFonts w:ascii="Times New Roman" w:hAnsi="Times New Roman"/>
        </w:rPr>
        <w:t xml:space="preserve">not proceed forward </w:t>
      </w:r>
      <w:r w:rsidR="00514286">
        <w:rPr>
          <w:rFonts w:ascii="Times New Roman" w:hAnsi="Times New Roman"/>
        </w:rPr>
        <w:t>to a significant degree.</w:t>
      </w:r>
      <w:r w:rsidR="00462DCC">
        <w:rPr>
          <w:rFonts w:ascii="Times New Roman" w:hAnsi="Times New Roman"/>
        </w:rPr>
        <w:t xml:space="preserve"> The equilibrium constant thus serves as a measure of the feasibility of a chemical reaction.</w:t>
      </w:r>
    </w:p>
    <w:p w14:paraId="393D7E87" w14:textId="32FC1E3D" w:rsidR="00B82053" w:rsidRDefault="00F0330D">
      <w:pPr>
        <w:rPr>
          <w:rFonts w:ascii="Times New Roman" w:hAnsi="Times New Roman"/>
        </w:rPr>
      </w:pPr>
      <w:r>
        <w:rPr>
          <w:rFonts w:ascii="Times New Roman" w:hAnsi="Times New Roman"/>
        </w:rPr>
        <w:t>T</w:t>
      </w:r>
      <w:r w:rsidR="00B82053">
        <w:rPr>
          <w:rFonts w:ascii="Times New Roman" w:hAnsi="Times New Roman"/>
        </w:rPr>
        <w:t>he equilibrium constant also provides useful thermodynamic information about the changes in free energy, enthalpy, and entropy in the course of a chemical reaction.</w:t>
      </w:r>
      <w:r w:rsidR="00852705">
        <w:rPr>
          <w:rFonts w:ascii="Times New Roman" w:hAnsi="Times New Roman"/>
        </w:rPr>
        <w:t xml:space="preserve"> The </w:t>
      </w:r>
      <w:r w:rsidR="00CC73F1">
        <w:rPr>
          <w:rFonts w:ascii="Times New Roman" w:hAnsi="Times New Roman"/>
        </w:rPr>
        <w:t>equilibrium constant is related to the free energy change of reaction</w:t>
      </w:r>
      <w:r>
        <w:rPr>
          <w:rFonts w:ascii="Times New Roman" w:hAnsi="Times New Roman"/>
        </w:rPr>
        <w:t>:</w:t>
      </w:r>
    </w:p>
    <w:p w14:paraId="53D53375" w14:textId="3523E54C" w:rsidR="004858FB" w:rsidRDefault="00A7101C" w:rsidP="004858FB">
      <w:pPr>
        <w:jc w:val="center"/>
        <w:rPr>
          <w:rFonts w:ascii="Times New Roman" w:hAnsi="Times New Roman"/>
          <w:b/>
          <w:sz w:val="28"/>
        </w:rPr>
      </w:pPr>
      <w:r>
        <w:rPr>
          <w:rFonts w:ascii="Times New Roman" w:hAnsi="Times New Roman"/>
          <w:b/>
          <w:noProof/>
          <w:sz w:val="28"/>
        </w:rPr>
        <w:drawing>
          <wp:inline distT="0" distB="0" distL="0" distR="0" wp14:anchorId="5A5CFC69" wp14:editId="786FCBE7">
            <wp:extent cx="1117600" cy="13208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17600" cy="132080"/>
                    </a:xfrm>
                    <a:prstGeom prst="rect">
                      <a:avLst/>
                    </a:prstGeom>
                    <a:noFill/>
                    <a:ln>
                      <a:noFill/>
                    </a:ln>
                  </pic:spPr>
                </pic:pic>
              </a:graphicData>
            </a:graphic>
          </wp:inline>
        </w:drawing>
      </w:r>
    </w:p>
    <w:p w14:paraId="3D206DA0" w14:textId="4226C282" w:rsidR="004858FB" w:rsidRDefault="004858FB" w:rsidP="004858FB">
      <w:pPr>
        <w:rPr>
          <w:rFonts w:ascii="Times New Roman" w:hAnsi="Times New Roman"/>
        </w:rPr>
      </w:pPr>
      <w:r>
        <w:rPr>
          <w:rFonts w:ascii="Times New Roman" w:hAnsi="Times New Roman"/>
        </w:rPr>
        <w:t>The free energy change of reaction is in turn related to the enthalpy and entropy changes of reaction</w:t>
      </w:r>
      <w:r w:rsidR="00F0330D">
        <w:rPr>
          <w:rFonts w:ascii="Times New Roman" w:hAnsi="Times New Roman"/>
        </w:rPr>
        <w:t>:</w:t>
      </w:r>
    </w:p>
    <w:p w14:paraId="4AD49561" w14:textId="556E1F92" w:rsidR="008103A4" w:rsidRDefault="008103A4" w:rsidP="008103A4">
      <w:pPr>
        <w:jc w:val="center"/>
        <w:rPr>
          <w:rFonts w:ascii="Times New Roman" w:hAnsi="Times New Roman"/>
        </w:rPr>
      </w:pPr>
      <w:r>
        <w:rPr>
          <w:rFonts w:ascii="Times New Roman" w:hAnsi="Times New Roman"/>
          <w:noProof/>
        </w:rPr>
        <w:drawing>
          <wp:inline distT="0" distB="0" distL="0" distR="0" wp14:anchorId="5FF15BC5" wp14:editId="66CCAF4E">
            <wp:extent cx="1249680" cy="132080"/>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49680" cy="132080"/>
                    </a:xfrm>
                    <a:prstGeom prst="rect">
                      <a:avLst/>
                    </a:prstGeom>
                    <a:noFill/>
                    <a:ln>
                      <a:noFill/>
                    </a:ln>
                  </pic:spPr>
                </pic:pic>
              </a:graphicData>
            </a:graphic>
          </wp:inline>
        </w:drawing>
      </w:r>
    </w:p>
    <w:p w14:paraId="2A6E9BF6" w14:textId="19B6DCBE" w:rsidR="002C06DE" w:rsidRDefault="00BF7534" w:rsidP="0087770D">
      <w:pPr>
        <w:rPr>
          <w:ins w:id="75" w:author="Jacob Roundy" w:date="2015-03-18T12:24:00Z"/>
          <w:rFonts w:ascii="Times New Roman" w:hAnsi="Times New Roman"/>
        </w:rPr>
      </w:pPr>
      <w:r>
        <w:rPr>
          <w:rFonts w:ascii="Times New Roman" w:hAnsi="Times New Roman"/>
        </w:rPr>
        <w:t xml:space="preserve">Measurements of the temperature dependence of </w:t>
      </w:r>
      <w:r>
        <w:rPr>
          <w:rFonts w:ascii="Times New Roman" w:hAnsi="Times New Roman"/>
          <w:i/>
        </w:rPr>
        <w:t>K</w:t>
      </w:r>
      <w:r>
        <w:rPr>
          <w:rFonts w:ascii="Times New Roman" w:hAnsi="Times New Roman"/>
        </w:rPr>
        <w:t xml:space="preserve"> can reveal the enthalpy change </w:t>
      </w:r>
      <w:r w:rsidRPr="00BF7534">
        <w:rPr>
          <w:rFonts w:ascii="Symbol" w:hAnsi="Symbol"/>
        </w:rPr>
        <w:t></w:t>
      </w:r>
      <w:r>
        <w:rPr>
          <w:rFonts w:ascii="Times New Roman" w:hAnsi="Times New Roman"/>
          <w:i/>
        </w:rPr>
        <w:t>H</w:t>
      </w:r>
      <w:r>
        <w:rPr>
          <w:rFonts w:ascii="Times New Roman" w:hAnsi="Times New Roman"/>
        </w:rPr>
        <w:t xml:space="preserve"> and the entropy change </w:t>
      </w:r>
      <w:r w:rsidRPr="00BF7534">
        <w:rPr>
          <w:rFonts w:ascii="Symbol" w:hAnsi="Symbol"/>
        </w:rPr>
        <w:t></w:t>
      </w:r>
      <w:r>
        <w:rPr>
          <w:rFonts w:ascii="Times New Roman" w:hAnsi="Times New Roman"/>
          <w:i/>
        </w:rPr>
        <w:t>S</w:t>
      </w:r>
      <w:r>
        <w:rPr>
          <w:rFonts w:ascii="Times New Roman" w:hAnsi="Times New Roman"/>
        </w:rPr>
        <w:t xml:space="preserve"> for </w:t>
      </w:r>
      <w:r w:rsidR="00BE095C">
        <w:rPr>
          <w:rFonts w:ascii="Times New Roman" w:hAnsi="Times New Roman"/>
        </w:rPr>
        <w:t>a</w:t>
      </w:r>
      <w:r>
        <w:rPr>
          <w:rFonts w:ascii="Times New Roman" w:hAnsi="Times New Roman"/>
        </w:rPr>
        <w:t xml:space="preserve"> reaction.</w:t>
      </w:r>
      <w:r w:rsidR="00B61DE2">
        <w:rPr>
          <w:rFonts w:ascii="Times New Roman" w:hAnsi="Times New Roman"/>
        </w:rPr>
        <w:t xml:space="preserve"> In addition to providing chemists with insight into patterns in molecular behavior, tables of thermodynamic data can be used to identify reactions with </w:t>
      </w:r>
      <w:r w:rsidR="00B61DE2">
        <w:rPr>
          <w:rFonts w:ascii="Times New Roman" w:hAnsi="Times New Roman"/>
        </w:rPr>
        <w:lastRenderedPageBreak/>
        <w:t>favo</w:t>
      </w:r>
      <w:r w:rsidR="00DA7956">
        <w:rPr>
          <w:rFonts w:ascii="Times New Roman" w:hAnsi="Times New Roman"/>
        </w:rPr>
        <w:t xml:space="preserve">rable thermodynamic properties. For example, redox reactions that release large amounts of energy (associated with negative </w:t>
      </w:r>
      <w:r w:rsidR="00DA7956" w:rsidRPr="00BF7534">
        <w:rPr>
          <w:rFonts w:ascii="Symbol" w:hAnsi="Symbol"/>
        </w:rPr>
        <w:t></w:t>
      </w:r>
      <w:r w:rsidR="00DA7956">
        <w:rPr>
          <w:rFonts w:ascii="Times New Roman" w:hAnsi="Times New Roman"/>
          <w:i/>
        </w:rPr>
        <w:t>G</w:t>
      </w:r>
      <w:r w:rsidR="00DA7956">
        <w:rPr>
          <w:rFonts w:ascii="Times New Roman" w:hAnsi="Times New Roman"/>
        </w:rPr>
        <w:t xml:space="preserve"> values) are attractive candidates for batteries</w:t>
      </w:r>
      <w:r w:rsidR="00F268F3">
        <w:rPr>
          <w:rFonts w:ascii="Times New Roman" w:hAnsi="Times New Roman"/>
        </w:rPr>
        <w:t xml:space="preserve"> (</w:t>
      </w:r>
      <w:r w:rsidR="00F268F3" w:rsidRPr="0087770D">
        <w:rPr>
          <w:rFonts w:ascii="Times New Roman" w:hAnsi="Times New Roman"/>
          <w:b/>
        </w:rPr>
        <w:t>Figure 4</w:t>
      </w:r>
      <w:r w:rsidR="00F268F3">
        <w:rPr>
          <w:rFonts w:ascii="Times New Roman" w:hAnsi="Times New Roman"/>
        </w:rPr>
        <w:t>)</w:t>
      </w:r>
      <w:r w:rsidR="00DA7956">
        <w:rPr>
          <w:rFonts w:ascii="Times New Roman" w:hAnsi="Times New Roman"/>
        </w:rPr>
        <w:t>.</w:t>
      </w:r>
      <w:r w:rsidR="00F0330D" w:rsidDel="00F0330D">
        <w:rPr>
          <w:rFonts w:ascii="Times New Roman" w:hAnsi="Times New Roman"/>
        </w:rPr>
        <w:t xml:space="preserve"> </w:t>
      </w:r>
    </w:p>
    <w:p w14:paraId="077EE79B" w14:textId="54937DF1" w:rsidR="00446500" w:rsidRDefault="00446500" w:rsidP="00446500">
      <w:pPr>
        <w:rPr>
          <w:ins w:id="76" w:author="Jacob Roundy" w:date="2015-03-18T12:24:00Z"/>
          <w:rFonts w:ascii="Times New Roman" w:hAnsi="Times New Roman"/>
        </w:rPr>
      </w:pPr>
      <w:ins w:id="77" w:author="Jacob Roundy" w:date="2015-03-18T12:24:00Z">
        <w:r>
          <w:rPr>
            <w:rFonts w:ascii="Times New Roman" w:hAnsi="Times New Roman"/>
          </w:rPr>
          <w:t xml:space="preserve">Values of </w:t>
        </w:r>
        <w:r>
          <w:rPr>
            <w:rFonts w:ascii="Times New Roman" w:hAnsi="Times New Roman"/>
            <w:i/>
          </w:rPr>
          <w:t>K</w:t>
        </w:r>
        <w:r>
          <w:rPr>
            <w:rFonts w:ascii="Times New Roman" w:hAnsi="Times New Roman"/>
          </w:rPr>
          <w:t xml:space="preserve"> for acid dissociation reactions (</w:t>
        </w:r>
        <w:r>
          <w:rPr>
            <w:rFonts w:ascii="Times New Roman" w:hAnsi="Times New Roman"/>
            <w:i/>
          </w:rPr>
          <w:t>K</w:t>
        </w:r>
        <w:r>
          <w:rPr>
            <w:rFonts w:ascii="Times New Roman" w:hAnsi="Times New Roman"/>
            <w:vertAlign w:val="subscript"/>
          </w:rPr>
          <w:t>a</w:t>
        </w:r>
        <w:r>
          <w:rPr>
            <w:rFonts w:ascii="Times New Roman" w:hAnsi="Times New Roman"/>
          </w:rPr>
          <w:t xml:space="preserve"> values) are useful for predicting the outcomes of acid-base reactions, which are thermodynamically controlled. Strong acids are associated with large </w:t>
        </w:r>
        <w:r>
          <w:rPr>
            <w:rFonts w:ascii="Times New Roman" w:hAnsi="Times New Roman"/>
            <w:i/>
          </w:rPr>
          <w:t>K</w:t>
        </w:r>
        <w:r>
          <w:rPr>
            <w:rFonts w:ascii="Times New Roman" w:hAnsi="Times New Roman"/>
            <w:vertAlign w:val="subscript"/>
          </w:rPr>
          <w:t>a</w:t>
        </w:r>
        <w:r>
          <w:rPr>
            <w:rFonts w:ascii="Times New Roman" w:hAnsi="Times New Roman"/>
          </w:rPr>
          <w:t xml:space="preserve"> values and weak acids with small </w:t>
        </w:r>
        <w:r>
          <w:rPr>
            <w:rFonts w:ascii="Times New Roman" w:hAnsi="Times New Roman"/>
            <w:i/>
          </w:rPr>
          <w:t>K</w:t>
        </w:r>
        <w:r>
          <w:rPr>
            <w:rFonts w:ascii="Times New Roman" w:hAnsi="Times New Roman"/>
            <w:vertAlign w:val="subscript"/>
          </w:rPr>
          <w:t>a</w:t>
        </w:r>
        <w:r>
          <w:rPr>
            <w:rFonts w:ascii="Times New Roman" w:hAnsi="Times New Roman"/>
          </w:rPr>
          <w:t xml:space="preserve"> values. pH indicators are weak acids with differently colored acidic and basic forms, and the p</w:t>
        </w:r>
        <w:r>
          <w:rPr>
            <w:rFonts w:ascii="Times New Roman" w:hAnsi="Times New Roman"/>
            <w:i/>
          </w:rPr>
          <w:t>K</w:t>
        </w:r>
        <w:r>
          <w:rPr>
            <w:rFonts w:ascii="Times New Roman" w:hAnsi="Times New Roman"/>
            <w:vertAlign w:val="subscript"/>
          </w:rPr>
          <w:t>a</w:t>
        </w:r>
        <w:r>
          <w:rPr>
            <w:rFonts w:ascii="Times New Roman" w:hAnsi="Times New Roman"/>
          </w:rPr>
          <w:t xml:space="preserve"> (the negative base-10 logarithm of </w:t>
        </w:r>
        <w:r>
          <w:rPr>
            <w:rFonts w:ascii="Times New Roman" w:hAnsi="Times New Roman"/>
            <w:i/>
          </w:rPr>
          <w:t>K</w:t>
        </w:r>
        <w:r>
          <w:rPr>
            <w:rFonts w:ascii="Times New Roman" w:hAnsi="Times New Roman"/>
            <w:vertAlign w:val="subscript"/>
          </w:rPr>
          <w:t>a</w:t>
        </w:r>
        <w:r>
          <w:rPr>
            <w:rFonts w:ascii="Times New Roman" w:hAnsi="Times New Roman"/>
          </w:rPr>
          <w:t xml:space="preserve">) of an indicator represents the pH at which a color change occurs as </w:t>
        </w:r>
      </w:ins>
      <w:ins w:id="78" w:author="Jacob Roundy" w:date="2015-03-18T12:25:00Z">
        <w:r>
          <w:rPr>
            <w:rFonts w:ascii="Times New Roman" w:hAnsi="Times New Roman"/>
          </w:rPr>
          <w:t xml:space="preserve">an </w:t>
        </w:r>
      </w:ins>
      <w:ins w:id="79" w:author="Jacob Roundy" w:date="2015-03-18T12:24:00Z">
        <w:r>
          <w:rPr>
            <w:rFonts w:ascii="Times New Roman" w:hAnsi="Times New Roman"/>
          </w:rPr>
          <w:t>acid or base is added to a solution of the indicator.</w:t>
        </w:r>
      </w:ins>
    </w:p>
    <w:p w14:paraId="767E26EA" w14:textId="39535B25" w:rsidR="00446500" w:rsidDel="00446500" w:rsidRDefault="00446500" w:rsidP="00BF7534">
      <w:pPr>
        <w:rPr>
          <w:del w:id="80" w:author="Jacob Roundy" w:date="2015-03-18T12:24:00Z"/>
          <w:rFonts w:ascii="Times New Roman" w:hAnsi="Times New Roman"/>
        </w:rPr>
      </w:pPr>
      <w:ins w:id="81" w:author="Jacob Roundy" w:date="2015-03-18T12:24:00Z">
        <w:r>
          <w:rPr>
            <w:rFonts w:ascii="Times New Roman" w:hAnsi="Times New Roman"/>
          </w:rPr>
          <w:t xml:space="preserve">Similarly, </w:t>
        </w:r>
        <w:r>
          <w:rPr>
            <w:rFonts w:ascii="Times New Roman" w:hAnsi="Times New Roman"/>
            <w:i/>
          </w:rPr>
          <w:t>K</w:t>
        </w:r>
        <w:r>
          <w:rPr>
            <w:rFonts w:ascii="Times New Roman" w:hAnsi="Times New Roman"/>
            <w:vertAlign w:val="subscript"/>
          </w:rPr>
          <w:t>a</w:t>
        </w:r>
        <w:r>
          <w:rPr>
            <w:rFonts w:ascii="Times New Roman" w:hAnsi="Times New Roman"/>
          </w:rPr>
          <w:t xml:space="preserve"> values are used in the preparation of buffer solutions to achieve a target pH value. The p</w:t>
        </w:r>
        <w:r>
          <w:rPr>
            <w:rFonts w:ascii="Times New Roman" w:hAnsi="Times New Roman"/>
            <w:i/>
          </w:rPr>
          <w:t>K</w:t>
        </w:r>
        <w:r>
          <w:rPr>
            <w:rFonts w:ascii="Times New Roman" w:hAnsi="Times New Roman"/>
            <w:vertAlign w:val="subscript"/>
          </w:rPr>
          <w:t>a</w:t>
        </w:r>
        <w:r>
          <w:rPr>
            <w:rFonts w:ascii="Times New Roman" w:hAnsi="Times New Roman"/>
          </w:rPr>
          <w:t xml:space="preserve"> of a weak acid represents the pH at which the acid and its conjugate base are present in </w:t>
        </w:r>
      </w:ins>
      <w:ins w:id="82" w:author="Jacob Roundy" w:date="2015-03-18T12:26:00Z">
        <w:r>
          <w:rPr>
            <w:rFonts w:ascii="Times New Roman" w:hAnsi="Times New Roman"/>
          </w:rPr>
          <w:t xml:space="preserve">the </w:t>
        </w:r>
      </w:ins>
      <w:ins w:id="83" w:author="Jacob Roundy" w:date="2015-03-18T12:24:00Z">
        <w:r>
          <w:rPr>
            <w:rFonts w:ascii="Times New Roman" w:hAnsi="Times New Roman"/>
          </w:rPr>
          <w:t>solution in equal concentrations. When equal amounts of a weak acid and its conjugate base are dissolved in a solution, the pH of the solution equals the p</w:t>
        </w:r>
        <w:r>
          <w:rPr>
            <w:rFonts w:ascii="Times New Roman" w:hAnsi="Times New Roman"/>
            <w:i/>
          </w:rPr>
          <w:t>K</w:t>
        </w:r>
        <w:r>
          <w:rPr>
            <w:rFonts w:ascii="Times New Roman" w:hAnsi="Times New Roman"/>
            <w:vertAlign w:val="subscript"/>
          </w:rPr>
          <w:t>a</w:t>
        </w:r>
        <w:r>
          <w:rPr>
            <w:rFonts w:ascii="Times New Roman" w:hAnsi="Times New Roman"/>
          </w:rPr>
          <w:t xml:space="preserve"> of the weak acid.</w:t>
        </w:r>
      </w:ins>
    </w:p>
    <w:p w14:paraId="4DC3334A" w14:textId="77777777" w:rsidR="00446500" w:rsidRPr="00446500" w:rsidRDefault="00446500" w:rsidP="0087770D">
      <w:pPr>
        <w:rPr>
          <w:ins w:id="84" w:author="Jacob Roundy" w:date="2015-03-18T12:24:00Z"/>
          <w:rFonts w:ascii="Times New Roman" w:hAnsi="Times New Roman"/>
          <w:rPrChange w:id="85" w:author="Jacob Roundy" w:date="2015-03-18T12:24:00Z">
            <w:rPr>
              <w:ins w:id="86" w:author="Jacob Roundy" w:date="2015-03-18T12:24:00Z"/>
              <w:rFonts w:ascii="Times New Roman" w:hAnsi="Times New Roman"/>
              <w:i/>
            </w:rPr>
          </w:rPrChange>
        </w:rPr>
      </w:pPr>
    </w:p>
    <w:p w14:paraId="42CAF0A2" w14:textId="77777777" w:rsidR="00662CCF" w:rsidRDefault="00662CCF" w:rsidP="00BF7534">
      <w:pPr>
        <w:rPr>
          <w:rFonts w:ascii="Times New Roman" w:hAnsi="Times New Roman"/>
          <w:i/>
        </w:rPr>
      </w:pPr>
    </w:p>
    <w:p w14:paraId="7E7E4EBD" w14:textId="5E7CD3B0" w:rsidR="00662CCF" w:rsidRDefault="00662CCF" w:rsidP="00BF7534">
      <w:pPr>
        <w:rPr>
          <w:rFonts w:ascii="Times New Roman" w:hAnsi="Times New Roman"/>
          <w:b/>
          <w:sz w:val="28"/>
        </w:rPr>
      </w:pPr>
      <w:r>
        <w:rPr>
          <w:rFonts w:ascii="Times New Roman" w:hAnsi="Times New Roman"/>
          <w:b/>
          <w:sz w:val="28"/>
        </w:rPr>
        <w:t>Legend</w:t>
      </w:r>
    </w:p>
    <w:p w14:paraId="356244D1" w14:textId="2CC08A91" w:rsidR="00662CCF" w:rsidRPr="0087770D" w:rsidRDefault="00662CCF" w:rsidP="00BF7534">
      <w:pPr>
        <w:rPr>
          <w:rFonts w:ascii="Times New Roman" w:hAnsi="Times New Roman" w:cs="Times New Roman"/>
        </w:rPr>
      </w:pPr>
      <w:commentRangeStart w:id="87"/>
      <w:commentRangeStart w:id="88"/>
      <w:r w:rsidRPr="0080259B">
        <w:rPr>
          <w:rFonts w:ascii="Times New Roman" w:hAnsi="Times New Roman" w:cs="Times New Roman"/>
        </w:rPr>
        <w:t>Figure 1:</w:t>
      </w:r>
      <w:r w:rsidR="004C1665" w:rsidRPr="0080259B">
        <w:rPr>
          <w:rFonts w:ascii="Times New Roman" w:hAnsi="Times New Roman" w:cs="Times New Roman"/>
        </w:rPr>
        <w:t xml:space="preserve"> Beer’s law curve for iron </w:t>
      </w:r>
      <w:r w:rsidR="004C1665" w:rsidRPr="0087770D">
        <w:rPr>
          <w:rFonts w:ascii="Times New Roman" w:hAnsi="Times New Roman" w:cs="Times New Roman"/>
        </w:rPr>
        <w:t>(III) thiocyanate.</w:t>
      </w:r>
    </w:p>
    <w:p w14:paraId="76D23AAF" w14:textId="418E3BB3" w:rsidR="00662CCF" w:rsidRDefault="00662CCF" w:rsidP="00BF7534">
      <w:pPr>
        <w:rPr>
          <w:rFonts w:ascii="Times New Roman" w:hAnsi="Times New Roman" w:cs="Times New Roman"/>
        </w:rPr>
      </w:pPr>
      <w:r w:rsidRPr="0087770D">
        <w:rPr>
          <w:rFonts w:ascii="Times New Roman" w:hAnsi="Times New Roman" w:cs="Times New Roman"/>
        </w:rPr>
        <w:t>Figure 2:</w:t>
      </w:r>
      <w:r w:rsidR="000A68E2" w:rsidRPr="0087770D">
        <w:rPr>
          <w:rFonts w:ascii="Times New Roman" w:hAnsi="Times New Roman" w:cs="Times New Roman"/>
        </w:rPr>
        <w:t xml:space="preserve"> Line graph of </w:t>
      </w:r>
      <w:r w:rsidR="000A68E2" w:rsidRPr="0080259B">
        <w:rPr>
          <w:rFonts w:ascii="Times New Roman" w:hAnsi="Times New Roman" w:cs="Times New Roman"/>
        </w:rPr>
        <w:t>Absorbance versus Concentration for Fe(SCN)</w:t>
      </w:r>
      <w:r w:rsidR="000A68E2" w:rsidRPr="00F55FD3">
        <w:rPr>
          <w:rFonts w:ascii="Times New Roman" w:hAnsi="Times New Roman" w:cs="Times New Roman"/>
          <w:vertAlign w:val="superscript"/>
          <w:rPrChange w:id="89" w:author="Andrew" w:date="2015-03-05T18:16:00Z">
            <w:rPr>
              <w:rFonts w:ascii="Times New Roman" w:hAnsi="Times New Roman" w:cs="Times New Roman"/>
            </w:rPr>
          </w:rPrChange>
        </w:rPr>
        <w:t>2+</w:t>
      </w:r>
      <w:r w:rsidR="000A68E2" w:rsidRPr="0080259B">
        <w:rPr>
          <w:rFonts w:ascii="Times New Roman" w:hAnsi="Times New Roman" w:cs="Times New Roman"/>
        </w:rPr>
        <w:t>.</w:t>
      </w:r>
    </w:p>
    <w:commentRangeEnd w:id="87"/>
    <w:p w14:paraId="29B96689" w14:textId="235EE2F8" w:rsidR="00F0330D" w:rsidRDefault="00F55FD3" w:rsidP="00BF7534">
      <w:pPr>
        <w:rPr>
          <w:rFonts w:ascii="Times New Roman" w:hAnsi="Times New Roman" w:cs="Times New Roman"/>
        </w:rPr>
      </w:pPr>
      <w:r>
        <w:rPr>
          <w:rStyle w:val="CommentReference"/>
        </w:rPr>
        <w:commentReference w:id="87"/>
      </w:r>
      <w:commentRangeEnd w:id="88"/>
      <w:r w:rsidR="00923AC9">
        <w:rPr>
          <w:rStyle w:val="CommentReference"/>
        </w:rPr>
        <w:commentReference w:id="88"/>
      </w:r>
      <w:r w:rsidR="00F0330D">
        <w:rPr>
          <w:rFonts w:ascii="Times New Roman" w:hAnsi="Times New Roman" w:cs="Times New Roman"/>
        </w:rPr>
        <w:t>Figure 3:</w:t>
      </w:r>
      <w:r w:rsidR="00F0330D" w:rsidRPr="00F0330D">
        <w:rPr>
          <w:rFonts w:ascii="Times New Roman" w:hAnsi="Times New Roman" w:cs="Times New Roman"/>
        </w:rPr>
        <w:t xml:space="preserve"> The equilibrium constant of this reaction is greater than 1. A significant amount of colored product forms in each case, even though the initial concentrations of reactants differ.</w:t>
      </w:r>
    </w:p>
    <w:p w14:paraId="3CC77EBA" w14:textId="78BCEFD6" w:rsidR="00F0330D" w:rsidRPr="0080259B" w:rsidRDefault="00F0330D" w:rsidP="00BF7534">
      <w:pPr>
        <w:rPr>
          <w:rFonts w:ascii="Times New Roman" w:hAnsi="Times New Roman" w:cs="Times New Roman"/>
        </w:rPr>
      </w:pPr>
      <w:r>
        <w:rPr>
          <w:rFonts w:ascii="Times New Roman" w:hAnsi="Times New Roman" w:cs="Times New Roman"/>
        </w:rPr>
        <w:t>Figure 4:</w:t>
      </w:r>
      <w:r w:rsidRPr="00F0330D">
        <w:rPr>
          <w:rFonts w:ascii="Times New Roman" w:hAnsi="Times New Roman" w:cs="Times New Roman"/>
        </w:rPr>
        <w:t xml:space="preserve"> The redox reaction of copper</w:t>
      </w:r>
      <w:r w:rsidR="00783318">
        <w:rPr>
          <w:rFonts w:ascii="Times New Roman" w:hAnsi="Times New Roman" w:cs="Times New Roman"/>
        </w:rPr>
        <w:t xml:space="preserve"> </w:t>
      </w:r>
      <w:r w:rsidRPr="00F0330D">
        <w:rPr>
          <w:rFonts w:ascii="Times New Roman" w:hAnsi="Times New Roman" w:cs="Times New Roman"/>
        </w:rPr>
        <w:t>(II) cations in aqueous solution with aluminum metal is a strongly exergonic reaction with a large value of K.</w:t>
      </w:r>
    </w:p>
    <w:p w14:paraId="455AF3E2" w14:textId="5BE1B8B0" w:rsidR="00D376C9" w:rsidRPr="0087770D" w:rsidRDefault="00D376C9" w:rsidP="00BF7534">
      <w:pPr>
        <w:rPr>
          <w:rFonts w:ascii="Times New Roman" w:hAnsi="Times New Roman" w:cs="Times New Roman"/>
        </w:rPr>
      </w:pPr>
      <w:r w:rsidRPr="0080259B">
        <w:rPr>
          <w:rFonts w:ascii="Times New Roman" w:hAnsi="Times New Roman" w:cs="Times New Roman"/>
        </w:rPr>
        <w:t>Table 1:</w:t>
      </w:r>
      <w:r w:rsidRPr="0087770D">
        <w:rPr>
          <w:rFonts w:ascii="Times New Roman" w:hAnsi="Times New Roman" w:cs="Times New Roman"/>
        </w:rPr>
        <w:t xml:space="preserve"> </w:t>
      </w:r>
      <w:r w:rsidRPr="0080259B">
        <w:rPr>
          <w:rFonts w:ascii="Times New Roman" w:hAnsi="Times New Roman" w:cs="Times New Roman"/>
        </w:rPr>
        <w:t>An Initial-Change-Equilibrium (ICE) table that illustrates how initial and equilibrium concentrations are related</w:t>
      </w:r>
      <w:r w:rsidRPr="0087770D">
        <w:rPr>
          <w:rFonts w:ascii="Times New Roman" w:hAnsi="Times New Roman" w:cs="Times New Roman"/>
        </w:rPr>
        <w:t>.</w:t>
      </w:r>
    </w:p>
    <w:p w14:paraId="07C88132" w14:textId="3211177C" w:rsidR="000A68E2" w:rsidRPr="0087770D" w:rsidRDefault="00305497" w:rsidP="00BF7534">
      <w:pPr>
        <w:rPr>
          <w:rFonts w:ascii="Times New Roman" w:hAnsi="Times New Roman" w:cs="Times New Roman"/>
        </w:rPr>
      </w:pPr>
      <w:r w:rsidRPr="0087770D">
        <w:rPr>
          <w:rFonts w:ascii="Times New Roman" w:hAnsi="Times New Roman" w:cs="Times New Roman"/>
        </w:rPr>
        <w:t>Table 2: Appropriate volumes of Fe(NO3)3, KSCN, and HNO3 solutions to be placed in tubes 2 – 5.</w:t>
      </w:r>
    </w:p>
    <w:p w14:paraId="54BEB77D" w14:textId="7FCFF6FC" w:rsidR="000A68E2" w:rsidRPr="0087770D" w:rsidRDefault="000A68E2" w:rsidP="00BF7534">
      <w:pPr>
        <w:rPr>
          <w:rFonts w:ascii="Times New Roman" w:hAnsi="Times New Roman" w:cs="Times New Roman"/>
        </w:rPr>
      </w:pPr>
      <w:r w:rsidRPr="0087770D">
        <w:rPr>
          <w:rFonts w:ascii="Times New Roman" w:hAnsi="Times New Roman" w:cs="Times New Roman"/>
        </w:rPr>
        <w:t>Table 3: Appropriate volumes of 0.0025 M Fe(NO3)3, 0.0025 M KSCN, and 0.10 M HNO3 solutions.</w:t>
      </w:r>
    </w:p>
    <w:p w14:paraId="69E43CBA" w14:textId="1E7E9B3C" w:rsidR="000A68E2" w:rsidRDefault="000A68E2" w:rsidP="00BF7534">
      <w:pPr>
        <w:rPr>
          <w:rFonts w:ascii="Times New Roman" w:hAnsi="Times New Roman" w:cs="Times New Roman"/>
        </w:rPr>
      </w:pPr>
      <w:r w:rsidRPr="0087770D">
        <w:rPr>
          <w:rFonts w:ascii="Times New Roman" w:hAnsi="Times New Roman" w:cs="Times New Roman"/>
        </w:rPr>
        <w:t>Table 4: Absorbance versus Concentration Data for Fe(SCN)</w:t>
      </w:r>
      <w:r w:rsidRPr="002B368E">
        <w:rPr>
          <w:rFonts w:ascii="Times New Roman" w:hAnsi="Times New Roman" w:cs="Times New Roman"/>
          <w:vertAlign w:val="superscript"/>
          <w:rPrChange w:id="90" w:author="Andrew" w:date="2015-03-05T18:49:00Z">
            <w:rPr>
              <w:rFonts w:ascii="Times New Roman" w:hAnsi="Times New Roman" w:cs="Times New Roman"/>
            </w:rPr>
          </w:rPrChange>
        </w:rPr>
        <w:t>2+</w:t>
      </w:r>
      <w:r w:rsidRPr="0087770D">
        <w:rPr>
          <w:rFonts w:ascii="Times New Roman" w:hAnsi="Times New Roman" w:cs="Times New Roman"/>
        </w:rPr>
        <w:t>.</w:t>
      </w:r>
    </w:p>
    <w:p w14:paraId="64C22523" w14:textId="5BE1FF3E" w:rsidR="0080259B" w:rsidRDefault="0080259B" w:rsidP="00BF7534">
      <w:pPr>
        <w:rPr>
          <w:ins w:id="91" w:author="Jacob Roundy" w:date="2015-03-21T10:34:00Z"/>
          <w:rFonts w:ascii="Times New Roman" w:hAnsi="Times New Roman" w:cs="Times New Roman"/>
        </w:rPr>
      </w:pPr>
      <w:r w:rsidRPr="0080259B">
        <w:rPr>
          <w:rFonts w:ascii="Times New Roman" w:hAnsi="Times New Roman" w:cs="Times New Roman"/>
        </w:rPr>
        <w:t xml:space="preserve">Table </w:t>
      </w:r>
      <w:r>
        <w:rPr>
          <w:rFonts w:ascii="Times New Roman" w:hAnsi="Times New Roman" w:cs="Times New Roman"/>
        </w:rPr>
        <w:t>5:</w:t>
      </w:r>
      <w:r w:rsidRPr="0080259B">
        <w:rPr>
          <w:rFonts w:ascii="Times New Roman" w:hAnsi="Times New Roman" w:cs="Times New Roman"/>
        </w:rPr>
        <w:t xml:space="preserve"> Measured absorbance values and calculated K for the reaction of iron</w:t>
      </w:r>
      <w:r>
        <w:rPr>
          <w:rFonts w:ascii="Times New Roman" w:hAnsi="Times New Roman" w:cs="Times New Roman"/>
        </w:rPr>
        <w:t xml:space="preserve"> </w:t>
      </w:r>
      <w:r w:rsidRPr="0080259B">
        <w:rPr>
          <w:rFonts w:ascii="Times New Roman" w:hAnsi="Times New Roman" w:cs="Times New Roman"/>
        </w:rPr>
        <w:t>(III) with thiocyanate.</w:t>
      </w:r>
    </w:p>
    <w:p w14:paraId="1A8A8419" w14:textId="712FBD8B" w:rsidR="005E4887" w:rsidRPr="00900E06" w:rsidRDefault="005E4887" w:rsidP="00BF7534">
      <w:pPr>
        <w:rPr>
          <w:rFonts w:ascii="Times New Roman" w:hAnsi="Times New Roman" w:cs="Times New Roman"/>
        </w:rPr>
      </w:pPr>
      <w:ins w:id="92" w:author="Jacob Roundy" w:date="2015-03-21T10:34:00Z">
        <w:r>
          <w:rPr>
            <w:rFonts w:ascii="Times New Roman" w:hAnsi="Times New Roman" w:cs="Times New Roman"/>
          </w:rPr>
          <w:t xml:space="preserve">Table 6: </w:t>
        </w:r>
      </w:ins>
      <w:ins w:id="93" w:author="Jacob Roundy" w:date="2015-03-21T10:38:00Z">
        <w:r>
          <w:rPr>
            <w:rFonts w:ascii="Times New Roman" w:hAnsi="Times New Roman" w:cs="Times New Roman"/>
          </w:rPr>
          <w:t>The ICE table that illustrates the process used for test tube 6.</w:t>
        </w:r>
      </w:ins>
    </w:p>
    <w:sectPr w:rsidR="005E4887" w:rsidRPr="00900E06" w:rsidSect="0031638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Andrew" w:date="2015-03-05T17:50:00Z" w:initials="A">
    <w:p w14:paraId="49BD809B" w14:textId="06CBB029" w:rsidR="002B368E" w:rsidRDefault="002B368E">
      <w:pPr>
        <w:pStyle w:val="CommentText"/>
      </w:pPr>
      <w:r>
        <w:rPr>
          <w:rStyle w:val="CommentReference"/>
        </w:rPr>
        <w:annotationRef/>
      </w:r>
      <w:r>
        <w:t>Vortex? Shake by hand? Cover with Parafilm and invert?</w:t>
      </w:r>
    </w:p>
  </w:comment>
  <w:comment w:id="25" w:author="Andrew" w:date="2015-03-05T17:54:00Z" w:initials="A">
    <w:p w14:paraId="55138138" w14:textId="0D7AE9FF" w:rsidR="002B368E" w:rsidRDefault="002B368E">
      <w:pPr>
        <w:pStyle w:val="CommentText"/>
      </w:pPr>
      <w:r>
        <w:rPr>
          <w:rStyle w:val="CommentReference"/>
        </w:rPr>
        <w:annotationRef/>
      </w:r>
      <w:r>
        <w:t>This reads more like a lab exercise than a demonstration. Is there any reason these values were chosen? What was the logic behind it?</w:t>
      </w:r>
    </w:p>
  </w:comment>
  <w:comment w:id="28" w:author="Andrew" w:date="2015-03-05T18:00:00Z" w:initials="A">
    <w:p w14:paraId="13D6FC61" w14:textId="5167C826" w:rsidR="002B368E" w:rsidRDefault="002B368E">
      <w:pPr>
        <w:pStyle w:val="CommentText"/>
      </w:pPr>
      <w:r>
        <w:rPr>
          <w:rStyle w:val="CommentReference"/>
        </w:rPr>
        <w:annotationRef/>
      </w:r>
      <w:r>
        <w:t>Same question as 1.8</w:t>
      </w:r>
    </w:p>
  </w:comment>
  <w:comment w:id="38" w:author="Andrew" w:date="2015-03-05T18:05:00Z" w:initials="A">
    <w:p w14:paraId="551B55D2" w14:textId="1D0E3F4E" w:rsidR="002B368E" w:rsidRDefault="002B368E">
      <w:pPr>
        <w:pStyle w:val="CommentText"/>
      </w:pPr>
      <w:r>
        <w:rPr>
          <w:rStyle w:val="CommentReference"/>
        </w:rPr>
        <w:annotationRef/>
      </w:r>
      <w:r>
        <w:t>Not in the table.</w:t>
      </w:r>
    </w:p>
  </w:comment>
  <w:comment w:id="43" w:author="Andrew" w:date="2015-03-05T18:39:00Z" w:initials="A">
    <w:p w14:paraId="683F643A" w14:textId="51DE172B" w:rsidR="002B368E" w:rsidRDefault="002B368E">
      <w:pPr>
        <w:pStyle w:val="CommentText"/>
      </w:pPr>
      <w:r>
        <w:rPr>
          <w:rStyle w:val="CommentReference"/>
        </w:rPr>
        <w:annotationRef/>
      </w:r>
      <w:r>
        <w:t>You introduce the concept of ICE tables, but never demonstrated their use. Provide an example on it’s implantation.</w:t>
      </w:r>
    </w:p>
  </w:comment>
  <w:comment w:id="74" w:author="Andrew" w:date="2015-03-06T10:14:00Z" w:initials="A">
    <w:p w14:paraId="2807FCB4" w14:textId="363C2E1E" w:rsidR="00C45D72" w:rsidRDefault="00C45D72">
      <w:pPr>
        <w:pStyle w:val="CommentText"/>
      </w:pPr>
      <w:r>
        <w:rPr>
          <w:rStyle w:val="CommentReference"/>
        </w:rPr>
        <w:annotationRef/>
      </w:r>
      <w:r>
        <w:t>What can you demonstrate in the lab and provide data/media for?</w:t>
      </w:r>
    </w:p>
  </w:comment>
  <w:comment w:id="87" w:author="Andrew" w:date="2015-03-05T18:17:00Z" w:initials="A">
    <w:p w14:paraId="35E375A5" w14:textId="6BD47DD6" w:rsidR="002B368E" w:rsidRDefault="002B368E">
      <w:pPr>
        <w:pStyle w:val="CommentText"/>
      </w:pPr>
      <w:r>
        <w:rPr>
          <w:rStyle w:val="CommentReference"/>
        </w:rPr>
        <w:annotationRef/>
      </w:r>
      <w:r>
        <w:t>What is the difference between these two?</w:t>
      </w:r>
    </w:p>
  </w:comment>
  <w:comment w:id="88" w:author="Jacob Roundy" w:date="2015-03-21T10:24:00Z" w:initials="JR">
    <w:p w14:paraId="1E0D5A7D" w14:textId="77777777" w:rsidR="00923AC9" w:rsidRDefault="00923AC9">
      <w:pPr>
        <w:pStyle w:val="CommentText"/>
      </w:pPr>
      <w:r>
        <w:rPr>
          <w:rStyle w:val="CommentReference"/>
        </w:rPr>
        <w:annotationRef/>
      </w:r>
      <w:r>
        <w:t>Hi Andrew, here’s a note from Mike about these figures: “</w:t>
      </w:r>
      <w:r w:rsidRPr="00923AC9">
        <w:t>Regarding Figures 1 and 2, Figure 1 is just meant to be an example for the Principles section. Figure 2 is the actual curve based on the data in Table 1. The measured molar absorptivities may throw up some red flags, as they look wildly different…but I know from running this lab in our general chemistry labs that this value can vary widely (it’s probably instrument error, as the measured K’s tend to be much more consistent). If the different molar absorptivities look bad, it might be best to remove Figure 1.</w:t>
      </w:r>
      <w:r>
        <w:t>”</w:t>
      </w:r>
    </w:p>
    <w:p w14:paraId="01553FB0" w14:textId="77777777" w:rsidR="00923AC9" w:rsidRDefault="00923AC9">
      <w:pPr>
        <w:pStyle w:val="CommentText"/>
      </w:pPr>
    </w:p>
    <w:p w14:paraId="0966FC62" w14:textId="72E10DE4" w:rsidR="00923AC9" w:rsidRDefault="00923AC9">
      <w:pPr>
        <w:pStyle w:val="CommentText"/>
      </w:pPr>
      <w:r>
        <w:t>We discussed removing Figure 1 and ultimately decided we’d leave this decision up to you. If you want us to remove it, just let us know and it can be easily done. Thanks!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BD809B" w15:done="0"/>
  <w15:commentEx w15:paraId="55138138" w15:done="0"/>
  <w15:commentEx w15:paraId="13D6FC61" w15:done="0"/>
  <w15:commentEx w15:paraId="551B55D2" w15:done="0"/>
  <w15:commentEx w15:paraId="683F643A" w15:done="0"/>
  <w15:commentEx w15:paraId="2807FCB4" w15:done="0"/>
  <w15:commentEx w15:paraId="35E375A5" w15:done="0"/>
  <w15:commentEx w15:paraId="0966FC62" w15:paraIdParent="35E375A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Reference Sans Serif">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C53BB"/>
    <w:multiLevelType w:val="hybridMultilevel"/>
    <w:tmpl w:val="C518E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A70376"/>
    <w:multiLevelType w:val="hybridMultilevel"/>
    <w:tmpl w:val="0FB63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365D17"/>
    <w:multiLevelType w:val="hybridMultilevel"/>
    <w:tmpl w:val="E6226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3DF49EE"/>
    <w:multiLevelType w:val="hybridMultilevel"/>
    <w:tmpl w:val="DD54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7D6D89"/>
    <w:multiLevelType w:val="multilevel"/>
    <w:tmpl w:val="AFD27D7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nsid w:val="49CC50F0"/>
    <w:multiLevelType w:val="hybridMultilevel"/>
    <w:tmpl w:val="9C0AB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D8939F4"/>
    <w:multiLevelType w:val="multilevel"/>
    <w:tmpl w:val="5BC8A5A0"/>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nsid w:val="4DB55BD8"/>
    <w:multiLevelType w:val="multilevel"/>
    <w:tmpl w:val="034CD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E654CC3"/>
    <w:multiLevelType w:val="hybridMultilevel"/>
    <w:tmpl w:val="0F9E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677237"/>
    <w:multiLevelType w:val="multilevel"/>
    <w:tmpl w:val="EC5E8E94"/>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6AC3D82"/>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5AB22EE6"/>
    <w:multiLevelType w:val="hybridMultilevel"/>
    <w:tmpl w:val="B2FA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35331"/>
    <w:multiLevelType w:val="multilevel"/>
    <w:tmpl w:val="9F6C623A"/>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E3304B3"/>
    <w:multiLevelType w:val="hybridMultilevel"/>
    <w:tmpl w:val="C896B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EDD5414"/>
    <w:multiLevelType w:val="hybridMultilevel"/>
    <w:tmpl w:val="995E3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1"/>
  </w:num>
  <w:num w:numId="2">
    <w:abstractNumId w:val="3"/>
  </w:num>
  <w:num w:numId="3">
    <w:abstractNumId w:val="8"/>
  </w:num>
  <w:num w:numId="4">
    <w:abstractNumId w:val="0"/>
  </w:num>
  <w:num w:numId="5">
    <w:abstractNumId w:val="13"/>
  </w:num>
  <w:num w:numId="6">
    <w:abstractNumId w:val="14"/>
  </w:num>
  <w:num w:numId="7">
    <w:abstractNumId w:val="2"/>
  </w:num>
  <w:num w:numId="8">
    <w:abstractNumId w:val="5"/>
  </w:num>
  <w:num w:numId="9">
    <w:abstractNumId w:val="1"/>
  </w:num>
  <w:num w:numId="10">
    <w:abstractNumId w:val="15"/>
  </w:num>
  <w:num w:numId="11">
    <w:abstractNumId w:val="7"/>
  </w:num>
  <w:num w:numId="12">
    <w:abstractNumId w:val="4"/>
  </w:num>
  <w:num w:numId="13">
    <w:abstractNumId w:val="6"/>
  </w:num>
  <w:num w:numId="14">
    <w:abstractNumId w:val="10"/>
  </w:num>
  <w:num w:numId="15">
    <w:abstractNumId w:val="12"/>
  </w:num>
  <w:num w:numId="16">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C"/>
    <w:rsid w:val="00013825"/>
    <w:rsid w:val="000261C8"/>
    <w:rsid w:val="00043981"/>
    <w:rsid w:val="00044A5C"/>
    <w:rsid w:val="0005490B"/>
    <w:rsid w:val="00060D4E"/>
    <w:rsid w:val="000A68E2"/>
    <w:rsid w:val="000D3048"/>
    <w:rsid w:val="000D670B"/>
    <w:rsid w:val="000E591F"/>
    <w:rsid w:val="000F333C"/>
    <w:rsid w:val="00112905"/>
    <w:rsid w:val="0012387D"/>
    <w:rsid w:val="001322A4"/>
    <w:rsid w:val="001454D5"/>
    <w:rsid w:val="00167A7D"/>
    <w:rsid w:val="0018050D"/>
    <w:rsid w:val="0018415D"/>
    <w:rsid w:val="00193AAD"/>
    <w:rsid w:val="001B386A"/>
    <w:rsid w:val="001D6E34"/>
    <w:rsid w:val="001E04C4"/>
    <w:rsid w:val="001F2725"/>
    <w:rsid w:val="001F5073"/>
    <w:rsid w:val="00207DA8"/>
    <w:rsid w:val="00215808"/>
    <w:rsid w:val="00244847"/>
    <w:rsid w:val="00266F3B"/>
    <w:rsid w:val="00272DDB"/>
    <w:rsid w:val="0027443D"/>
    <w:rsid w:val="00277077"/>
    <w:rsid w:val="002805A6"/>
    <w:rsid w:val="002825ED"/>
    <w:rsid w:val="0029728A"/>
    <w:rsid w:val="002B29A0"/>
    <w:rsid w:val="002B368E"/>
    <w:rsid w:val="002C06DE"/>
    <w:rsid w:val="002C08B2"/>
    <w:rsid w:val="002C6242"/>
    <w:rsid w:val="002C742B"/>
    <w:rsid w:val="002D02B9"/>
    <w:rsid w:val="002E0D80"/>
    <w:rsid w:val="003003C4"/>
    <w:rsid w:val="00305497"/>
    <w:rsid w:val="00313332"/>
    <w:rsid w:val="0031638B"/>
    <w:rsid w:val="0032763A"/>
    <w:rsid w:val="00333C33"/>
    <w:rsid w:val="00350BDE"/>
    <w:rsid w:val="003641E5"/>
    <w:rsid w:val="00375BA3"/>
    <w:rsid w:val="00390288"/>
    <w:rsid w:val="00391D40"/>
    <w:rsid w:val="003920E5"/>
    <w:rsid w:val="00393672"/>
    <w:rsid w:val="003A163D"/>
    <w:rsid w:val="003D35C9"/>
    <w:rsid w:val="003E1DFF"/>
    <w:rsid w:val="003E3BDA"/>
    <w:rsid w:val="003E55C2"/>
    <w:rsid w:val="003F057D"/>
    <w:rsid w:val="00400ABC"/>
    <w:rsid w:val="00407C15"/>
    <w:rsid w:val="004139B7"/>
    <w:rsid w:val="00426394"/>
    <w:rsid w:val="004353B5"/>
    <w:rsid w:val="004361C6"/>
    <w:rsid w:val="0044578B"/>
    <w:rsid w:val="00446500"/>
    <w:rsid w:val="00447498"/>
    <w:rsid w:val="00452CC8"/>
    <w:rsid w:val="00462DCC"/>
    <w:rsid w:val="004858FB"/>
    <w:rsid w:val="004A326D"/>
    <w:rsid w:val="004A4DEF"/>
    <w:rsid w:val="004A5739"/>
    <w:rsid w:val="004C147D"/>
    <w:rsid w:val="004C1665"/>
    <w:rsid w:val="004C4211"/>
    <w:rsid w:val="004E3B6C"/>
    <w:rsid w:val="005030B5"/>
    <w:rsid w:val="00507D35"/>
    <w:rsid w:val="00514286"/>
    <w:rsid w:val="00517D83"/>
    <w:rsid w:val="00525732"/>
    <w:rsid w:val="0054062F"/>
    <w:rsid w:val="0055578E"/>
    <w:rsid w:val="00560BE8"/>
    <w:rsid w:val="00561F73"/>
    <w:rsid w:val="005922BB"/>
    <w:rsid w:val="00594537"/>
    <w:rsid w:val="005B0E4D"/>
    <w:rsid w:val="005E4887"/>
    <w:rsid w:val="005E549E"/>
    <w:rsid w:val="005F1574"/>
    <w:rsid w:val="006006DC"/>
    <w:rsid w:val="00604963"/>
    <w:rsid w:val="0064085E"/>
    <w:rsid w:val="00640E71"/>
    <w:rsid w:val="00646F46"/>
    <w:rsid w:val="00650998"/>
    <w:rsid w:val="00662CCF"/>
    <w:rsid w:val="00662D52"/>
    <w:rsid w:val="006727F7"/>
    <w:rsid w:val="0068146E"/>
    <w:rsid w:val="00682230"/>
    <w:rsid w:val="00687BAE"/>
    <w:rsid w:val="00697897"/>
    <w:rsid w:val="006B3CB2"/>
    <w:rsid w:val="006D7672"/>
    <w:rsid w:val="006F3094"/>
    <w:rsid w:val="006F3589"/>
    <w:rsid w:val="00700814"/>
    <w:rsid w:val="00710769"/>
    <w:rsid w:val="00721045"/>
    <w:rsid w:val="00725F5E"/>
    <w:rsid w:val="007455DD"/>
    <w:rsid w:val="0075133C"/>
    <w:rsid w:val="00752AE3"/>
    <w:rsid w:val="00754C37"/>
    <w:rsid w:val="00760495"/>
    <w:rsid w:val="0076603E"/>
    <w:rsid w:val="00771519"/>
    <w:rsid w:val="00783318"/>
    <w:rsid w:val="007861DC"/>
    <w:rsid w:val="0078743F"/>
    <w:rsid w:val="00792E08"/>
    <w:rsid w:val="00792E7C"/>
    <w:rsid w:val="00794268"/>
    <w:rsid w:val="007A569E"/>
    <w:rsid w:val="007C5433"/>
    <w:rsid w:val="007D664D"/>
    <w:rsid w:val="00800098"/>
    <w:rsid w:val="0080259B"/>
    <w:rsid w:val="008057DE"/>
    <w:rsid w:val="00805A1A"/>
    <w:rsid w:val="008103A4"/>
    <w:rsid w:val="00846F76"/>
    <w:rsid w:val="00852705"/>
    <w:rsid w:val="00855483"/>
    <w:rsid w:val="0087770D"/>
    <w:rsid w:val="00884EE0"/>
    <w:rsid w:val="00893EBE"/>
    <w:rsid w:val="008C1953"/>
    <w:rsid w:val="008C2FF3"/>
    <w:rsid w:val="008C7301"/>
    <w:rsid w:val="008E48B6"/>
    <w:rsid w:val="008E763D"/>
    <w:rsid w:val="008F1209"/>
    <w:rsid w:val="008F1B95"/>
    <w:rsid w:val="008F2F39"/>
    <w:rsid w:val="008F4D1B"/>
    <w:rsid w:val="00900E06"/>
    <w:rsid w:val="00911E91"/>
    <w:rsid w:val="009170CF"/>
    <w:rsid w:val="00923AC9"/>
    <w:rsid w:val="009246FC"/>
    <w:rsid w:val="00940ACD"/>
    <w:rsid w:val="009446AD"/>
    <w:rsid w:val="00967467"/>
    <w:rsid w:val="009705A8"/>
    <w:rsid w:val="00972C2E"/>
    <w:rsid w:val="00977CDC"/>
    <w:rsid w:val="0099027A"/>
    <w:rsid w:val="009963C0"/>
    <w:rsid w:val="009B05F1"/>
    <w:rsid w:val="009F76EC"/>
    <w:rsid w:val="00A07429"/>
    <w:rsid w:val="00A220F5"/>
    <w:rsid w:val="00A27EE0"/>
    <w:rsid w:val="00A35214"/>
    <w:rsid w:val="00A37E93"/>
    <w:rsid w:val="00A538BE"/>
    <w:rsid w:val="00A5695E"/>
    <w:rsid w:val="00A60861"/>
    <w:rsid w:val="00A636FF"/>
    <w:rsid w:val="00A643EC"/>
    <w:rsid w:val="00A666FD"/>
    <w:rsid w:val="00A7101C"/>
    <w:rsid w:val="00A7173D"/>
    <w:rsid w:val="00A71E18"/>
    <w:rsid w:val="00A72F26"/>
    <w:rsid w:val="00A86642"/>
    <w:rsid w:val="00A95ED8"/>
    <w:rsid w:val="00A9630D"/>
    <w:rsid w:val="00AA2C0E"/>
    <w:rsid w:val="00AA4E99"/>
    <w:rsid w:val="00AA53D6"/>
    <w:rsid w:val="00AA5D85"/>
    <w:rsid w:val="00AA6619"/>
    <w:rsid w:val="00AD29E1"/>
    <w:rsid w:val="00AD2BDA"/>
    <w:rsid w:val="00AD5465"/>
    <w:rsid w:val="00AD5468"/>
    <w:rsid w:val="00AE66F8"/>
    <w:rsid w:val="00AF442F"/>
    <w:rsid w:val="00B004E4"/>
    <w:rsid w:val="00B06883"/>
    <w:rsid w:val="00B118CA"/>
    <w:rsid w:val="00B260BB"/>
    <w:rsid w:val="00B26BEB"/>
    <w:rsid w:val="00B31A1D"/>
    <w:rsid w:val="00B4103F"/>
    <w:rsid w:val="00B61DE2"/>
    <w:rsid w:val="00B72B29"/>
    <w:rsid w:val="00B82053"/>
    <w:rsid w:val="00B93C2B"/>
    <w:rsid w:val="00BA5EB0"/>
    <w:rsid w:val="00BB41DD"/>
    <w:rsid w:val="00BB422C"/>
    <w:rsid w:val="00BE095C"/>
    <w:rsid w:val="00BE4589"/>
    <w:rsid w:val="00BE5CFE"/>
    <w:rsid w:val="00BF2455"/>
    <w:rsid w:val="00BF7534"/>
    <w:rsid w:val="00C01627"/>
    <w:rsid w:val="00C03887"/>
    <w:rsid w:val="00C0486C"/>
    <w:rsid w:val="00C07471"/>
    <w:rsid w:val="00C24143"/>
    <w:rsid w:val="00C2567D"/>
    <w:rsid w:val="00C33ED9"/>
    <w:rsid w:val="00C359DD"/>
    <w:rsid w:val="00C40160"/>
    <w:rsid w:val="00C436F9"/>
    <w:rsid w:val="00C45D72"/>
    <w:rsid w:val="00C46BDA"/>
    <w:rsid w:val="00C5748F"/>
    <w:rsid w:val="00C63471"/>
    <w:rsid w:val="00C702B7"/>
    <w:rsid w:val="00C753CF"/>
    <w:rsid w:val="00CB185B"/>
    <w:rsid w:val="00CC5C75"/>
    <w:rsid w:val="00CC73F1"/>
    <w:rsid w:val="00CD5330"/>
    <w:rsid w:val="00CE3F11"/>
    <w:rsid w:val="00D000CD"/>
    <w:rsid w:val="00D1215F"/>
    <w:rsid w:val="00D22DCE"/>
    <w:rsid w:val="00D376C9"/>
    <w:rsid w:val="00D37C6A"/>
    <w:rsid w:val="00D5080D"/>
    <w:rsid w:val="00D553B8"/>
    <w:rsid w:val="00D82579"/>
    <w:rsid w:val="00D90145"/>
    <w:rsid w:val="00D90836"/>
    <w:rsid w:val="00D93EE7"/>
    <w:rsid w:val="00DA380C"/>
    <w:rsid w:val="00DA7956"/>
    <w:rsid w:val="00DB0136"/>
    <w:rsid w:val="00DC31C4"/>
    <w:rsid w:val="00DE0DD3"/>
    <w:rsid w:val="00DE2EA3"/>
    <w:rsid w:val="00E01DB2"/>
    <w:rsid w:val="00E4083E"/>
    <w:rsid w:val="00E4310A"/>
    <w:rsid w:val="00E57A8D"/>
    <w:rsid w:val="00E6045C"/>
    <w:rsid w:val="00E62043"/>
    <w:rsid w:val="00E70F2A"/>
    <w:rsid w:val="00E76A7D"/>
    <w:rsid w:val="00E83FA3"/>
    <w:rsid w:val="00EB03BE"/>
    <w:rsid w:val="00EB768D"/>
    <w:rsid w:val="00EC1597"/>
    <w:rsid w:val="00EC38FB"/>
    <w:rsid w:val="00ED59AA"/>
    <w:rsid w:val="00EE16F9"/>
    <w:rsid w:val="00EE7E41"/>
    <w:rsid w:val="00F00CF4"/>
    <w:rsid w:val="00F0330D"/>
    <w:rsid w:val="00F0772A"/>
    <w:rsid w:val="00F22788"/>
    <w:rsid w:val="00F268F3"/>
    <w:rsid w:val="00F30139"/>
    <w:rsid w:val="00F55FD3"/>
    <w:rsid w:val="00F560F1"/>
    <w:rsid w:val="00F8164C"/>
    <w:rsid w:val="00F82626"/>
    <w:rsid w:val="00F8366B"/>
    <w:rsid w:val="00F86702"/>
    <w:rsid w:val="00F915B4"/>
    <w:rsid w:val="00F94808"/>
    <w:rsid w:val="00FB7063"/>
    <w:rsid w:val="00FD0D27"/>
    <w:rsid w:val="00FD3F4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FFA3BE6"/>
  <w15:docId w15:val="{8D3F6042-1974-4574-BC1E-F364E4FDB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006D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06DC"/>
  </w:style>
  <w:style w:type="character" w:styleId="Hyperlink">
    <w:name w:val="Hyperlink"/>
    <w:basedOn w:val="DefaultParagraphFont"/>
    <w:uiPriority w:val="99"/>
    <w:rsid w:val="006006DC"/>
    <w:rPr>
      <w:color w:val="0000FF"/>
      <w:u w:val="single"/>
    </w:rPr>
  </w:style>
  <w:style w:type="character" w:styleId="FollowedHyperlink">
    <w:name w:val="FollowedHyperlink"/>
    <w:basedOn w:val="DefaultParagraphFont"/>
    <w:uiPriority w:val="99"/>
    <w:semiHidden/>
    <w:unhideWhenUsed/>
    <w:rsid w:val="0031638B"/>
    <w:rPr>
      <w:color w:val="800080" w:themeColor="followedHyperlink"/>
      <w:u w:val="single"/>
    </w:rPr>
  </w:style>
  <w:style w:type="paragraph" w:styleId="ListParagraph">
    <w:name w:val="List Paragraph"/>
    <w:basedOn w:val="Normal"/>
    <w:uiPriority w:val="34"/>
    <w:qFormat/>
    <w:rsid w:val="00525732"/>
    <w:pPr>
      <w:ind w:left="720"/>
      <w:contextualSpacing/>
    </w:pPr>
  </w:style>
  <w:style w:type="paragraph" w:styleId="BalloonText">
    <w:name w:val="Balloon Text"/>
    <w:basedOn w:val="Normal"/>
    <w:link w:val="BalloonTextChar"/>
    <w:uiPriority w:val="99"/>
    <w:semiHidden/>
    <w:unhideWhenUsed/>
    <w:rsid w:val="00BE5CF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F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33C33"/>
    <w:rPr>
      <w:sz w:val="18"/>
      <w:szCs w:val="18"/>
    </w:rPr>
  </w:style>
  <w:style w:type="paragraph" w:styleId="CommentText">
    <w:name w:val="annotation text"/>
    <w:basedOn w:val="Normal"/>
    <w:link w:val="CommentTextChar"/>
    <w:uiPriority w:val="99"/>
    <w:semiHidden/>
    <w:unhideWhenUsed/>
    <w:rsid w:val="00333C33"/>
  </w:style>
  <w:style w:type="character" w:customStyle="1" w:styleId="CommentTextChar">
    <w:name w:val="Comment Text Char"/>
    <w:basedOn w:val="DefaultParagraphFont"/>
    <w:link w:val="CommentText"/>
    <w:uiPriority w:val="99"/>
    <w:semiHidden/>
    <w:rsid w:val="00333C33"/>
  </w:style>
  <w:style w:type="paragraph" w:styleId="CommentSubject">
    <w:name w:val="annotation subject"/>
    <w:basedOn w:val="CommentText"/>
    <w:next w:val="CommentText"/>
    <w:link w:val="CommentSubjectChar"/>
    <w:uiPriority w:val="99"/>
    <w:semiHidden/>
    <w:unhideWhenUsed/>
    <w:rsid w:val="00333C33"/>
    <w:rPr>
      <w:b/>
      <w:bCs/>
      <w:sz w:val="20"/>
      <w:szCs w:val="20"/>
    </w:rPr>
  </w:style>
  <w:style w:type="character" w:customStyle="1" w:styleId="CommentSubjectChar">
    <w:name w:val="Comment Subject Char"/>
    <w:basedOn w:val="CommentTextChar"/>
    <w:link w:val="CommentSubject"/>
    <w:uiPriority w:val="99"/>
    <w:semiHidden/>
    <w:rsid w:val="00333C33"/>
    <w:rPr>
      <w:b/>
      <w:bCs/>
      <w:sz w:val="20"/>
      <w:szCs w:val="20"/>
    </w:rPr>
  </w:style>
  <w:style w:type="character" w:styleId="Emphasis">
    <w:name w:val="Emphasis"/>
    <w:basedOn w:val="DefaultParagraphFont"/>
    <w:uiPriority w:val="20"/>
    <w:qFormat/>
    <w:rsid w:val="00E62043"/>
    <w:rPr>
      <w:i/>
      <w:iCs/>
    </w:rPr>
  </w:style>
  <w:style w:type="table" w:styleId="TableGrid">
    <w:name w:val="Table Grid"/>
    <w:basedOn w:val="TableNormal"/>
    <w:uiPriority w:val="59"/>
    <w:rsid w:val="0001382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30157">
      <w:bodyDiv w:val="1"/>
      <w:marLeft w:val="0"/>
      <w:marRight w:val="0"/>
      <w:marTop w:val="0"/>
      <w:marBottom w:val="0"/>
      <w:divBdr>
        <w:top w:val="none" w:sz="0" w:space="0" w:color="auto"/>
        <w:left w:val="none" w:sz="0" w:space="0" w:color="auto"/>
        <w:bottom w:val="none" w:sz="0" w:space="0" w:color="auto"/>
        <w:right w:val="none" w:sz="0" w:space="0" w:color="auto"/>
      </w:divBdr>
    </w:div>
    <w:div w:id="426077268">
      <w:bodyDiv w:val="1"/>
      <w:marLeft w:val="0"/>
      <w:marRight w:val="0"/>
      <w:marTop w:val="0"/>
      <w:marBottom w:val="0"/>
      <w:divBdr>
        <w:top w:val="none" w:sz="0" w:space="0" w:color="auto"/>
        <w:left w:val="none" w:sz="0" w:space="0" w:color="auto"/>
        <w:bottom w:val="none" w:sz="0" w:space="0" w:color="auto"/>
        <w:right w:val="none" w:sz="0" w:space="0" w:color="auto"/>
      </w:divBdr>
    </w:div>
    <w:div w:id="463816031">
      <w:bodyDiv w:val="1"/>
      <w:marLeft w:val="0"/>
      <w:marRight w:val="0"/>
      <w:marTop w:val="0"/>
      <w:marBottom w:val="0"/>
      <w:divBdr>
        <w:top w:val="none" w:sz="0" w:space="0" w:color="auto"/>
        <w:left w:val="none" w:sz="0" w:space="0" w:color="auto"/>
        <w:bottom w:val="none" w:sz="0" w:space="0" w:color="auto"/>
        <w:right w:val="none" w:sz="0" w:space="0" w:color="auto"/>
      </w:divBdr>
    </w:div>
    <w:div w:id="511532656">
      <w:bodyDiv w:val="1"/>
      <w:marLeft w:val="0"/>
      <w:marRight w:val="0"/>
      <w:marTop w:val="0"/>
      <w:marBottom w:val="0"/>
      <w:divBdr>
        <w:top w:val="none" w:sz="0" w:space="0" w:color="auto"/>
        <w:left w:val="none" w:sz="0" w:space="0" w:color="auto"/>
        <w:bottom w:val="none" w:sz="0" w:space="0" w:color="auto"/>
        <w:right w:val="none" w:sz="0" w:space="0" w:color="auto"/>
      </w:divBdr>
    </w:div>
    <w:div w:id="1002392005">
      <w:bodyDiv w:val="1"/>
      <w:marLeft w:val="0"/>
      <w:marRight w:val="0"/>
      <w:marTop w:val="0"/>
      <w:marBottom w:val="0"/>
      <w:divBdr>
        <w:top w:val="none" w:sz="0" w:space="0" w:color="auto"/>
        <w:left w:val="none" w:sz="0" w:space="0" w:color="auto"/>
        <w:bottom w:val="none" w:sz="0" w:space="0" w:color="auto"/>
        <w:right w:val="none" w:sz="0" w:space="0" w:color="auto"/>
      </w:divBdr>
    </w:div>
    <w:div w:id="1030685029">
      <w:bodyDiv w:val="1"/>
      <w:marLeft w:val="0"/>
      <w:marRight w:val="0"/>
      <w:marTop w:val="0"/>
      <w:marBottom w:val="0"/>
      <w:divBdr>
        <w:top w:val="none" w:sz="0" w:space="0" w:color="auto"/>
        <w:left w:val="none" w:sz="0" w:space="0" w:color="auto"/>
        <w:bottom w:val="none" w:sz="0" w:space="0" w:color="auto"/>
        <w:right w:val="none" w:sz="0" w:space="0" w:color="auto"/>
      </w:divBdr>
    </w:div>
    <w:div w:id="1040668129">
      <w:bodyDiv w:val="1"/>
      <w:marLeft w:val="0"/>
      <w:marRight w:val="0"/>
      <w:marTop w:val="0"/>
      <w:marBottom w:val="0"/>
      <w:divBdr>
        <w:top w:val="none" w:sz="0" w:space="0" w:color="auto"/>
        <w:left w:val="none" w:sz="0" w:space="0" w:color="auto"/>
        <w:bottom w:val="none" w:sz="0" w:space="0" w:color="auto"/>
        <w:right w:val="none" w:sz="0" w:space="0" w:color="auto"/>
      </w:divBdr>
    </w:div>
    <w:div w:id="1162699999">
      <w:bodyDiv w:val="1"/>
      <w:marLeft w:val="0"/>
      <w:marRight w:val="0"/>
      <w:marTop w:val="0"/>
      <w:marBottom w:val="0"/>
      <w:divBdr>
        <w:top w:val="none" w:sz="0" w:space="0" w:color="auto"/>
        <w:left w:val="none" w:sz="0" w:space="0" w:color="auto"/>
        <w:bottom w:val="none" w:sz="0" w:space="0" w:color="auto"/>
        <w:right w:val="none" w:sz="0" w:space="0" w:color="auto"/>
      </w:divBdr>
    </w:div>
    <w:div w:id="1910966380">
      <w:bodyDiv w:val="1"/>
      <w:marLeft w:val="0"/>
      <w:marRight w:val="0"/>
      <w:marTop w:val="0"/>
      <w:marBottom w:val="0"/>
      <w:divBdr>
        <w:top w:val="none" w:sz="0" w:space="0" w:color="auto"/>
        <w:left w:val="none" w:sz="0" w:space="0" w:color="auto"/>
        <w:bottom w:val="none" w:sz="0" w:space="0" w:color="auto"/>
        <w:right w:val="none" w:sz="0" w:space="0" w:color="auto"/>
      </w:divBdr>
    </w:div>
    <w:div w:id="21467027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emf"/><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11FF3-2457-427D-9AFF-40467A5B1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1570</Words>
  <Characters>8950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Kolski-Andreaco</dc:creator>
  <cp:keywords/>
  <cp:lastModifiedBy>Dennis McGonagle</cp:lastModifiedBy>
  <cp:revision>2</cp:revision>
  <dcterms:created xsi:type="dcterms:W3CDTF">2015-03-20T19:25:00Z</dcterms:created>
  <dcterms:modified xsi:type="dcterms:W3CDTF">2015-03-20T19:25:00Z</dcterms:modified>
</cp:coreProperties>
</file>